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0B784281" w14:paraId="375C290F" wp14:textId="4366D319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  <w:lang w:val="en-US"/>
        </w:rPr>
      </w:pPr>
      <w:r w:rsidRPr="0B784281" w:rsidR="0B784281">
        <w:rPr>
          <w:rFonts w:ascii="Arial" w:hAnsi="Arial"/>
          <w:b w:val="1"/>
          <w:bCs w:val="1"/>
          <w:lang w:val="en-US"/>
        </w:rPr>
        <w:t>KARTA KURSU (</w:t>
      </w:r>
      <w:r w:rsidRPr="0B784281" w:rsidR="0B784281">
        <w:rPr>
          <w:rFonts w:ascii="Arial" w:hAnsi="Arial"/>
          <w:b w:val="1"/>
          <w:bCs w:val="1"/>
          <w:lang w:val="en-US"/>
        </w:rPr>
        <w:t>realizowanego</w:t>
      </w:r>
      <w:r w:rsidRPr="0B784281" w:rsidR="0B784281">
        <w:rPr>
          <w:rFonts w:ascii="Arial" w:hAnsi="Arial"/>
          <w:b w:val="1"/>
          <w:bCs w:val="1"/>
          <w:lang w:val="en-US"/>
        </w:rPr>
        <w:t xml:space="preserve"> w </w:t>
      </w:r>
      <w:r w:rsidRPr="0B784281" w:rsidR="0B784281">
        <w:rPr>
          <w:rFonts w:ascii="Arial" w:hAnsi="Arial"/>
          <w:b w:val="1"/>
          <w:bCs w:val="1"/>
          <w:lang w:val="en-US"/>
        </w:rPr>
        <w:t>specjalno</w:t>
      </w:r>
      <w:r w:rsidRPr="0B784281" w:rsidR="0B784281">
        <w:rPr>
          <w:rFonts w:ascii="Arial" w:hAnsi="Arial"/>
          <w:b w:val="1"/>
          <w:bCs w:val="1"/>
          <w:lang w:val="en-US"/>
        </w:rPr>
        <w:t>ś</w:t>
      </w:r>
      <w:r w:rsidRPr="0B784281" w:rsidR="0B784281">
        <w:rPr>
          <w:rFonts w:ascii="Arial" w:hAnsi="Arial"/>
          <w:b w:val="1"/>
          <w:bCs w:val="1"/>
          <w:lang w:val="en-US"/>
        </w:rPr>
        <w:t>ci</w:t>
      </w:r>
      <w:r w:rsidRPr="0B784281" w:rsidR="0B784281">
        <w:rPr>
          <w:rFonts w:ascii="Arial" w:hAnsi="Arial"/>
          <w:b w:val="1"/>
          <w:bCs w:val="1"/>
          <w:lang w:val="en-US"/>
        </w:rPr>
        <w:t>)</w:t>
      </w:r>
    </w:p>
    <w:p xmlns:wp14="http://schemas.microsoft.com/office/word/2010/wordml" w14:paraId="02EB378F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6A05A809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:rsidP="0B784281" w14:paraId="73C4F23E" wp14:textId="77777777">
      <w:pPr>
        <w:pStyle w:val="Normal.0"/>
        <w:jc w:val="center"/>
        <w:rPr>
          <w:rFonts w:ascii="Arial" w:hAnsi="Arial" w:eastAsia="Arial" w:cs="Arial"/>
          <w:lang w:val="en-US"/>
        </w:rPr>
      </w:pPr>
      <w:r w:rsidRPr="0B784281" w:rsidR="0B784281">
        <w:rPr>
          <w:rFonts w:ascii="Arial" w:hAnsi="Arial"/>
          <w:b w:val="1"/>
          <w:bCs w:val="1"/>
          <w:lang w:val="en-US"/>
        </w:rPr>
        <w:t>Przek</w:t>
      </w:r>
      <w:r w:rsidRPr="0B784281" w:rsidR="0B784281">
        <w:rPr>
          <w:rFonts w:ascii="Arial" w:hAnsi="Arial"/>
          <w:b w:val="1"/>
          <w:bCs w:val="1"/>
          <w:lang w:val="en-US"/>
        </w:rPr>
        <w:t>ł</w:t>
      </w:r>
      <w:r w:rsidRPr="0B784281" w:rsidR="0B784281">
        <w:rPr>
          <w:rFonts w:ascii="Arial" w:hAnsi="Arial"/>
          <w:b w:val="1"/>
          <w:bCs w:val="1"/>
          <w:lang w:val="en-US"/>
        </w:rPr>
        <w:t>adoznawstwo i technologie t</w:t>
      </w:r>
      <w:r w:rsidRPr="0B784281" w:rsidR="0B784281">
        <w:rPr>
          <w:rFonts w:ascii="Arial" w:hAnsi="Arial"/>
          <w:b w:val="1"/>
          <w:bCs w:val="1"/>
          <w:lang w:val="en-US"/>
        </w:rPr>
        <w:t>ł</w:t>
      </w:r>
      <w:r w:rsidRPr="0B784281" w:rsidR="0B784281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5A39BBE3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:rsidP="0B784281" w14:paraId="1DD52162" wp14:textId="77777777">
      <w:pPr>
        <w:pStyle w:val="Normal.0"/>
        <w:keepNext w:val="1"/>
        <w:jc w:val="center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0B784281" w:rsidR="0B78428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0B784281" w:rsidR="0B78428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41C8F396" wp14:textId="77777777">
      <w:pPr>
        <w:pStyle w:val="Normal.0"/>
        <w:jc w:val="center"/>
        <w:rPr>
          <w:ins w:author="Alicja Zapolnik-Plachetka" w:date="2023-09-27T23:22:10Z" w:id="0"/>
          <w:rFonts w:ascii="Arial" w:hAnsi="Arial" w:eastAsia="Arial" w:cs="Arial"/>
          <w:sz w:val="22"/>
          <w:szCs w:val="22"/>
        </w:rPr>
      </w:pPr>
    </w:p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E27B00A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60"/>
      </w:tblGrid>
      <w:tr xmlns:wp14="http://schemas.microsoft.com/office/word/2010/wordml" w:rsidTr="0B784281" w14:paraId="2BE64946" wp14:textId="77777777">
        <w:tblPrEx>
          <w:shd w:val="clear" w:color="auto" w:fill="cdd4e9"/>
        </w:tblPrEx>
        <w:trPr>
          <w:trHeight w:val="240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22E81" wp14:textId="77777777">
            <w:pPr>
              <w:pStyle w:val="Domyślne"/>
              <w:widowControl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100" w:lineRule="atLeast"/>
              <w:jc w:val="center"/>
            </w:pPr>
            <w:r w:rsidRPr="0B784281" w:rsidR="0B784281">
              <w:rPr>
                <w:rFonts w:ascii="Arial" w:hAnsi="Arial"/>
                <w:kern w:val="1"/>
                <w:shd w:val="nil" w:color="auto" w:fill="auto"/>
                <w:lang w:val="en-US"/>
              </w:rPr>
              <w:t>T</w:t>
            </w:r>
            <w:r w:rsidRPr="0B784281" w:rsidR="0B784281">
              <w:rPr>
                <w:rFonts w:ascii="Arial" w:hAnsi="Arial"/>
                <w:kern w:val="1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kern w:val="1"/>
                <w:shd w:val="nil" w:color="auto" w:fill="auto"/>
                <w:lang w:val="en-US"/>
              </w:rPr>
              <w:t>umaczenie konferencyjne I</w:t>
            </w:r>
          </w:p>
        </w:tc>
      </w:tr>
      <w:tr xmlns:wp14="http://schemas.microsoft.com/office/word/2010/wordml" w:rsidTr="0B784281" w14:paraId="1404C226" wp14:textId="77777777">
        <w:tblPrEx>
          <w:shd w:val="clear" w:color="auto" w:fill="cdd4e9"/>
        </w:tblPrEx>
        <w:trPr>
          <w:trHeight w:val="23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1D36" wp14:textId="77777777">
            <w:pPr>
              <w:pStyle w:val="Domyślne"/>
              <w:widowControl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</w:rPr>
              <w:t>Conference interpreting I</w:t>
            </w:r>
          </w:p>
        </w:tc>
      </w:tr>
    </w:tbl>
    <w:p xmlns:wp14="http://schemas.microsoft.com/office/word/2010/wordml" w14:paraId="60061E4C" wp14:textId="77777777">
      <w:pPr>
        <w:pStyle w:val="Normal.0"/>
        <w:ind w:left="108" w:hanging="108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4EAFD9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B94D5A5" wp14:textId="77777777">
      <w:pPr>
        <w:pStyle w:val="Normal.0"/>
        <w:jc w:val="center"/>
        <w:rPr>
          <w:rFonts w:ascii="Arial" w:hAnsi="Arial" w:eastAsia="Arial" w:cs="Arial"/>
          <w:sz w:val="20"/>
          <w:szCs w:val="20"/>
          <w:lang w:val="en-US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0B784281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dr Maciej Jaskot</w:t>
            </w:r>
          </w:p>
        </w:tc>
        <w:tc>
          <w:tcPr>
            <w:tcW w:w="326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0B784281" w14:paraId="7E4FC6EF" wp14:textId="77777777">
        <w:tblPrEx>
          <w:shd w:val="clear" w:color="auto" w:fill="cdd4e9"/>
        </w:tblPrEx>
        <w:trPr>
          <w:trHeight w:val="190" w:hRule="atLeast"/>
        </w:trPr>
        <w:tc>
          <w:tcPr>
            <w:tcW w:w="3189" w:type="dxa"/>
            <w:vMerge/>
            <w:tcBorders/>
            <w:tcMar/>
          </w:tcPr>
          <w:p w14:paraId="3DEEC669" wp14:textId="77777777"/>
        </w:tc>
        <w:tc>
          <w:tcPr>
            <w:tcW w:w="3190" w:type="dxa"/>
            <w:vMerge/>
            <w:tcBorders/>
            <w:tcMar/>
          </w:tcPr>
          <w:p w14:paraId="3656B9AB" wp14:textId="77777777"/>
        </w:tc>
        <w:tc>
          <w:tcPr>
            <w:tcW w:w="3266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0B784281" w14:paraId="45FB0818" wp14:textId="77777777">
        <w:tblPrEx>
          <w:shd w:val="clear" w:color="auto" w:fill="cdd4e9"/>
        </w:tblPrEx>
        <w:trPr>
          <w:trHeight w:val="292" w:hRule="atLeast"/>
        </w:trPr>
        <w:tc>
          <w:tcPr>
            <w:tcW w:w="3189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31CB" wp14:textId="77777777"/>
        </w:tc>
        <w:tc>
          <w:tcPr>
            <w:tcW w:w="3190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8261" wp14:textId="77777777"/>
        </w:tc>
        <w:tc>
          <w:tcPr>
            <w:tcW w:w="3266" w:type="dxa"/>
            <w:vMerge/>
            <w:tcBorders/>
            <w:tcMar/>
          </w:tcPr>
          <w:p w14:paraId="62486C05" wp14:textId="77777777"/>
        </w:tc>
      </w:tr>
      <w:tr xmlns:wp14="http://schemas.microsoft.com/office/word/2010/wordml" w:rsidTr="0B784281" w14:paraId="3A45FB00" wp14:textId="77777777">
        <w:tblPrEx>
          <w:shd w:val="clear" w:color="auto" w:fill="cdd4e9"/>
        </w:tblPrEx>
        <w:trPr>
          <w:trHeight w:val="225" w:hRule="atLeast"/>
        </w:trPr>
        <w:tc>
          <w:tcPr>
            <w:tcW w:w="318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4101652C" wp14:textId="77777777"/>
        </w:tc>
      </w:tr>
    </w:tbl>
    <w:p xmlns:wp14="http://schemas.microsoft.com/office/word/2010/wordml" w14:paraId="4B99056E" wp14:textId="77777777">
      <w:pPr>
        <w:pStyle w:val="Normal.0"/>
        <w:ind w:left="108" w:hanging="108"/>
        <w:jc w:val="center"/>
        <w:rPr>
          <w:rFonts w:ascii="Arial" w:hAnsi="Arial" w:eastAsia="Arial" w:cs="Arial"/>
          <w:sz w:val="20"/>
          <w:szCs w:val="20"/>
          <w:lang w:val="en-US"/>
        </w:rPr>
      </w:pPr>
    </w:p>
    <w:p xmlns:wp14="http://schemas.microsoft.com/office/word/2010/wordml" w14:paraId="1299C43A" wp14:textId="77777777">
      <w:pPr>
        <w:pStyle w:val="Normal.0"/>
        <w:jc w:val="center"/>
        <w:rPr>
          <w:rFonts w:ascii="Arial" w:hAnsi="Arial" w:eastAsia="Arial" w:cs="Arial"/>
          <w:sz w:val="20"/>
          <w:szCs w:val="20"/>
          <w:lang w:val="en-US"/>
        </w:rPr>
      </w:pPr>
    </w:p>
    <w:p xmlns:wp14="http://schemas.microsoft.com/office/word/2010/wordml" w14:paraId="4DDBEF00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461D779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3188016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 xml:space="preserve">Opis </w:t>
      </w:r>
      <w:r w:rsidRPr="0B784281" w:rsidR="0B784281">
        <w:rPr>
          <w:rFonts w:ascii="Arial" w:hAnsi="Arial"/>
          <w:sz w:val="22"/>
          <w:szCs w:val="22"/>
          <w:lang w:val="en-US"/>
        </w:rPr>
        <w:t>kursu</w:t>
      </w:r>
      <w:r w:rsidRPr="0B784281" w:rsidR="0B784281">
        <w:rPr>
          <w:rFonts w:ascii="Arial" w:hAnsi="Arial"/>
          <w:sz w:val="22"/>
          <w:szCs w:val="22"/>
          <w:lang w:val="en-US"/>
        </w:rPr>
        <w:t xml:space="preserve"> (</w:t>
      </w:r>
      <w:r w:rsidRPr="0B784281" w:rsidR="0B784281">
        <w:rPr>
          <w:rFonts w:ascii="Arial" w:hAnsi="Arial"/>
          <w:sz w:val="22"/>
          <w:szCs w:val="22"/>
          <w:lang w:val="en-US"/>
        </w:rPr>
        <w:t>cele</w:t>
      </w:r>
      <w:r w:rsidRPr="0B784281" w:rsidR="0B784281">
        <w:rPr>
          <w:rFonts w:ascii="Arial" w:hAnsi="Arial"/>
          <w:sz w:val="22"/>
          <w:szCs w:val="22"/>
          <w:lang w:val="en-US"/>
        </w:rPr>
        <w:t xml:space="preserve"> </w:t>
      </w:r>
      <w:r w:rsidRPr="0B784281" w:rsidR="0B784281">
        <w:rPr>
          <w:rFonts w:ascii="Arial" w:hAnsi="Arial"/>
          <w:sz w:val="22"/>
          <w:szCs w:val="22"/>
          <w:lang w:val="en-US"/>
        </w:rPr>
        <w:t>kszta</w:t>
      </w:r>
      <w:r w:rsidRPr="0B784281" w:rsidR="0B784281">
        <w:rPr>
          <w:rFonts w:ascii="Arial" w:hAnsi="Arial"/>
          <w:sz w:val="22"/>
          <w:szCs w:val="22"/>
          <w:lang w:val="en-US"/>
        </w:rPr>
        <w:t>ł</w:t>
      </w:r>
      <w:r w:rsidRPr="0B784281" w:rsidR="0B784281">
        <w:rPr>
          <w:rFonts w:ascii="Arial" w:hAnsi="Arial"/>
          <w:sz w:val="22"/>
          <w:szCs w:val="22"/>
          <w:lang w:val="en-US"/>
        </w:rPr>
        <w:t>cenia</w:t>
      </w:r>
      <w:r w:rsidRPr="0B784281" w:rsidR="0B784281">
        <w:rPr>
          <w:rFonts w:ascii="Arial" w:hAnsi="Arial"/>
          <w:sz w:val="22"/>
          <w:szCs w:val="22"/>
          <w:lang w:val="en-US"/>
        </w:rPr>
        <w:t>)</w:t>
      </w: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50"/>
      </w:tblGrid>
      <w:tr xmlns:wp14="http://schemas.microsoft.com/office/word/2010/wordml" w:rsidTr="0B784281" w14:paraId="34349ED0" wp14:textId="77777777">
        <w:tblPrEx>
          <w:shd w:val="clear" w:color="auto" w:fill="cdd4e9"/>
        </w:tblPrEx>
        <w:trPr>
          <w:trHeight w:val="1225" w:hRule="atLeast"/>
        </w:trPr>
        <w:tc>
          <w:tcPr>
            <w:tcW w:w="96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445828" wp14:textId="77777777">
            <w:pPr>
              <w:pStyle w:val="Normal.0"/>
              <w:spacing w:after="160" w:line="259" w:lineRule="auto"/>
              <w:jc w:val="both"/>
            </w:pPr>
            <w:r w:rsidRPr="0B784281" w:rsidR="0B784281">
              <w:rPr>
                <w:shd w:val="nil" w:color="auto" w:fill="auto"/>
                <w:lang w:val="en-US"/>
              </w:rPr>
              <w:t xml:space="preserve">Celem </w:t>
            </w:r>
            <w:r w:rsidRPr="0B784281" w:rsidR="0B784281">
              <w:rPr>
                <w:shd w:val="nil" w:color="auto" w:fill="auto"/>
                <w:lang w:val="en-US"/>
              </w:rPr>
              <w:t>kursu</w:t>
            </w:r>
            <w:r w:rsidRPr="0B784281" w:rsidR="0B784281">
              <w:rPr>
                <w:shd w:val="nil" w:color="auto" w:fill="auto"/>
                <w:lang w:val="en-US"/>
              </w:rPr>
              <w:t xml:space="preserve"> jest </w:t>
            </w:r>
            <w:r w:rsidRPr="0B784281" w:rsidR="0B784281">
              <w:rPr>
                <w:shd w:val="nil" w:color="auto" w:fill="auto"/>
                <w:lang w:val="en-US"/>
              </w:rPr>
              <w:t>zdobycie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umiej</w:t>
            </w:r>
            <w:r w:rsidRPr="0B784281" w:rsidR="0B784281">
              <w:rPr>
                <w:shd w:val="nil" w:color="auto" w:fill="auto"/>
                <w:lang w:val="en-US"/>
              </w:rPr>
              <w:t>ę</w:t>
            </w:r>
            <w:r w:rsidRPr="0B784281" w:rsidR="0B784281">
              <w:rPr>
                <w:shd w:val="nil" w:color="auto" w:fill="auto"/>
                <w:lang w:val="en-US"/>
              </w:rPr>
              <w:t>tno</w:t>
            </w:r>
            <w:r w:rsidRPr="0B784281" w:rsidR="0B784281">
              <w:rPr>
                <w:shd w:val="nil" w:color="auto" w:fill="auto"/>
                <w:lang w:val="en-US"/>
              </w:rPr>
              <w:t>ś</w:t>
            </w:r>
            <w:r w:rsidRPr="0B784281" w:rsidR="0B784281">
              <w:rPr>
                <w:shd w:val="nil" w:color="auto" w:fill="auto"/>
                <w:lang w:val="en-US"/>
              </w:rPr>
              <w:t>ciw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zakresie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umaczenia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konferencyjnego</w:t>
            </w:r>
            <w:r w:rsidRPr="0B784281" w:rsidR="0B784281">
              <w:rPr>
                <w:shd w:val="nil" w:color="auto" w:fill="auto"/>
                <w:lang w:val="en-US"/>
              </w:rPr>
              <w:t xml:space="preserve"> (</w:t>
            </w:r>
            <w:r w:rsidRPr="0B784281" w:rsidR="0B784281">
              <w:rPr>
                <w:shd w:val="nil" w:color="auto" w:fill="auto"/>
                <w:lang w:val="en-US"/>
              </w:rPr>
              <w:t>symultanicznego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oraz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konsekutywnego</w:t>
            </w:r>
            <w:r w:rsidRPr="0B784281" w:rsidR="0B784281">
              <w:rPr>
                <w:shd w:val="nil" w:color="auto" w:fill="auto"/>
                <w:lang w:val="en-US"/>
              </w:rPr>
              <w:t xml:space="preserve">) </w:t>
            </w:r>
            <w:r w:rsidRPr="0B784281" w:rsidR="0B784281">
              <w:rPr>
                <w:shd w:val="nil" w:color="auto" w:fill="auto"/>
                <w:lang w:val="en-US"/>
              </w:rPr>
              <w:t>oraz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jego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technik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1FC39945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562CB0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44A509E2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>Efekty uczenia si</w:t>
      </w:r>
      <w:r w:rsidRPr="0B784281" w:rsidR="0B784281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75"/>
      </w:tblGrid>
      <w:tr xmlns:wp14="http://schemas.microsoft.com/office/word/2010/wordml" w:rsidTr="0B784281" w14:paraId="01356D2C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79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nil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B784281" w14:paraId="7EB703A9" wp14:textId="77777777">
            <w:pPr>
              <w:pStyle w:val="Normal.0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0B784281" w14:paraId="664579B8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0B784281" w14:paraId="03EA2658" wp14:textId="77777777">
        <w:tblPrEx>
          <w:shd w:val="clear" w:color="auto" w:fill="cdd4e9"/>
        </w:tblPrEx>
        <w:trPr>
          <w:trHeight w:val="3076" w:hRule="atLeast"/>
        </w:trPr>
        <w:tc>
          <w:tcPr>
            <w:tcW w:w="1979" w:type="dxa"/>
            <w:vMerge/>
            <w:tcBorders/>
            <w:tcMar/>
          </w:tcPr>
          <w:p w14:paraId="2946DB82" wp14:textId="77777777"/>
        </w:tc>
        <w:tc>
          <w:tcPr>
            <w:tcW w:w="529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62F74AA" wp14:textId="77777777">
            <w:pPr>
              <w:pStyle w:val="Normal.0"/>
              <w:spacing w:line="259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  <w:p w:rsidP="0B784281" w14:paraId="0E7444B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i warunki pracy 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umacza konferencyjnego </w:t>
            </w:r>
          </w:p>
          <w:p w14:paraId="1E475A11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W02,</w:t>
            </w:r>
          </w:p>
          <w:p w:rsidP="0B784281" w14:paraId="2081E4B2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rol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konferencyjnego i rozumie specyfik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jego pracy </w:t>
            </w:r>
          </w:p>
          <w:p w14:paraId="4004A1E4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W03,</w:t>
            </w:r>
          </w:p>
          <w:p w:rsidP="0B784281" w14:paraId="5EBA700A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przek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 konsekutywnego i symultanicznego</w:t>
            </w:r>
          </w:p>
          <w:p w14:paraId="3FF2826A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W04</w:t>
            </w:r>
          </w:p>
          <w:p w:rsidP="0B784281" w14:paraId="59B68C5D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na czym polega proces 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konferencyjnego</w:t>
            </w:r>
          </w:p>
        </w:tc>
        <w:tc>
          <w:tcPr>
            <w:tcW w:w="23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658B6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7B6182A4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W02,</w:t>
            </w:r>
          </w:p>
          <w:p w14:paraId="6555FB84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W03,</w:t>
            </w:r>
          </w:p>
          <w:p w14:paraId="4F7FF827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W04</w:t>
            </w: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5997CC1D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10FFD3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6993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20"/>
      </w:tblGrid>
      <w:tr xmlns:wp14="http://schemas.microsoft.com/office/word/2010/wordml" w:rsidTr="0B784281" w14:paraId="16367538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nil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B784281" w14:paraId="32C87E12" wp14:textId="77777777">
            <w:pPr>
              <w:pStyle w:val="Normal.0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0B784281" w14:paraId="543409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0B784281" w14:paraId="43BF06F4" wp14:textId="77777777">
        <w:tblPrEx>
          <w:shd w:val="clear" w:color="auto" w:fill="cdd4e9"/>
        </w:tblPrEx>
        <w:trPr>
          <w:trHeight w:val="2898" w:hRule="atLeast"/>
        </w:trPr>
        <w:tc>
          <w:tcPr>
            <w:tcW w:w="1985" w:type="dxa"/>
            <w:vMerge/>
            <w:tcBorders/>
            <w:tcMar/>
          </w:tcPr>
          <w:p w14:paraId="1F72F646" wp14:textId="77777777"/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C90628" wp14:textId="77777777">
            <w:pPr>
              <w:pStyle w:val="Normal.0"/>
              <w:spacing w:line="259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U01 </w:t>
            </w:r>
          </w:p>
          <w:p w:rsidP="0B784281" w14:paraId="00A5B5C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potrzeb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posiadania szerokiej wiedzy dla wykonywania 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umaczenia konferencyjnego i wie z jakich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ź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czerpa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</w:p>
          <w:p w14:paraId="072F28BF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U02,</w:t>
            </w:r>
          </w:p>
          <w:p w14:paraId="5010E204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Student potrafi analizowa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tekst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ź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owy tak, aby wskaza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najwa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niejsze elementy znaczeniowe oraz zidentyfikowa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potencjalne trudno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  <w:p w14:paraId="1D567F71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  <w:p w:rsidP="0B784281" w14:paraId="405A089D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przeformu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tekst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ź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owy w 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zyku docelowym przekazuj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 najwa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niejsze tre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przekazu.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36D2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796E7679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U02,</w:t>
            </w:r>
          </w:p>
          <w:p w14:paraId="3EFDC86C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U03,</w:t>
            </w:r>
          </w:p>
          <w:p w14:paraId="40AFFD99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U04</w:t>
            </w:r>
          </w:p>
        </w:tc>
      </w:tr>
    </w:tbl>
    <w:p xmlns:wp14="http://schemas.microsoft.com/office/word/2010/wordml" w14:paraId="08CE6F91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1CDCEA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B9E25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DE52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20"/>
      </w:tblGrid>
      <w:tr xmlns:wp14="http://schemas.microsoft.com/office/word/2010/wordml" w:rsidTr="0B784281" w14:paraId="0023D940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nil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.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B784281" w14:paraId="2F8C2349" wp14:textId="77777777">
            <w:pPr>
              <w:pStyle w:val="Normal.0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0B784281" w14:paraId="455A98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0B784281" w14:paraId="3A5106FE" wp14:textId="77777777">
        <w:tblPrEx>
          <w:shd w:val="clear" w:color="auto" w:fill="cdd4e9"/>
        </w:tblPrEx>
        <w:trPr>
          <w:trHeight w:val="2065" w:hRule="atLeast"/>
        </w:trPr>
        <w:tc>
          <w:tcPr>
            <w:tcW w:w="1985" w:type="dxa"/>
            <w:vMerge/>
            <w:tcBorders/>
            <w:tcMar/>
          </w:tcPr>
          <w:p w14:paraId="52E56223" wp14:textId="77777777"/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5AAE70" wp14:textId="77777777">
            <w:pPr>
              <w:pStyle w:val="Normal.0"/>
              <w:spacing w:line="259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0B784281" w14:paraId="496B7862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znaczenie roli 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w procesie komunikacji mi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dzykulturowej. </w:t>
            </w:r>
          </w:p>
          <w:p w14:paraId="1850DF5A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0B784281" w14:paraId="0CBB999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wiadomie dobiera narz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dzia mediacji kulturowej, w zale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potrzeb odbiorcy.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0C86EB" wp14:textId="77777777">
            <w:pPr>
              <w:pStyle w:val="Normal.0"/>
              <w:rPr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14:paraId="337E4E09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07547A01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43CB0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45931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537F28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DFB9E2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7"/>
        <w:gridCol w:w="1224"/>
        <w:gridCol w:w="849"/>
        <w:gridCol w:w="271"/>
        <w:gridCol w:w="861"/>
        <w:gridCol w:w="315"/>
        <w:gridCol w:w="817"/>
        <w:gridCol w:w="284"/>
        <w:gridCol w:w="850"/>
        <w:gridCol w:w="284"/>
        <w:gridCol w:w="848"/>
        <w:gridCol w:w="284"/>
        <w:gridCol w:w="849"/>
        <w:gridCol w:w="289"/>
      </w:tblGrid>
      <w:tr xmlns:wp14="http://schemas.microsoft.com/office/word/2010/wordml" w:rsidTr="0B784281" w14:paraId="68A6B712" wp14:textId="77777777">
        <w:tblPrEx>
          <w:shd w:val="clear" w:color="auto" w:fill="cdd4e9"/>
        </w:tblPrEx>
        <w:trPr>
          <w:trHeight w:val="270" w:hRule="atLeast"/>
        </w:trPr>
        <w:tc>
          <w:tcPr>
            <w:tcW w:w="9632" w:type="dxa"/>
            <w:gridSpan w:val="14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Organizacja</w:t>
            </w:r>
          </w:p>
        </w:tc>
      </w:tr>
      <w:tr xmlns:wp14="http://schemas.microsoft.com/office/word/2010/wordml" w:rsidTr="0B784281" w14:paraId="4B150495" wp14:textId="77777777">
        <w:tblPrEx>
          <w:shd w:val="clear" w:color="auto" w:fill="cdd4e9"/>
        </w:tblPrEx>
        <w:trPr>
          <w:trHeight w:val="499" w:hRule="atLeast"/>
        </w:trPr>
        <w:tc>
          <w:tcPr>
            <w:tcW w:w="1607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3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0B784281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800" w:type="dxa"/>
            <w:gridSpan w:val="1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0B784281" w14:paraId="53F2F122" wp14:textId="77777777">
        <w:tblPrEx>
          <w:shd w:val="clear" w:color="auto" w:fill="cdd4e9"/>
        </w:tblPrEx>
        <w:trPr>
          <w:trHeight w:val="323" w:hRule="atLeast"/>
        </w:trPr>
        <w:tc>
          <w:tcPr>
            <w:tcW w:w="1607" w:type="dxa"/>
            <w:vMerge/>
            <w:tcBorders/>
            <w:tcMar/>
          </w:tcPr>
          <w:p w14:paraId="70DF9E56" wp14:textId="77777777"/>
        </w:tc>
        <w:tc>
          <w:tcPr>
            <w:tcW w:w="1223" w:type="dxa"/>
            <w:vMerge/>
            <w:tcBorders/>
            <w:tcMar/>
          </w:tcPr>
          <w:p w14:paraId="44E871BC" wp14:textId="77777777"/>
        </w:tc>
        <w:tc>
          <w:tcPr>
            <w:tcW w:w="84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8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81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4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84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84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</w:tr>
      <w:tr xmlns:wp14="http://schemas.microsoft.com/office/word/2010/wordml" w:rsidTr="0B784281" w14:paraId="2D18794C" wp14:textId="77777777">
        <w:tblPrEx>
          <w:shd w:val="clear" w:color="auto" w:fill="cdd4e9"/>
        </w:tblPrEx>
        <w:trPr>
          <w:trHeight w:val="345" w:hRule="atLeast"/>
        </w:trPr>
        <w:tc>
          <w:tcPr>
            <w:tcW w:w="160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112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  <w:tc>
          <w:tcPr>
            <w:tcW w:w="1175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101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13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32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  <w:tc>
          <w:tcPr>
            <w:tcW w:w="1138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</w:tr>
      <w:tr xmlns:wp14="http://schemas.microsoft.com/office/word/2010/wordml" w:rsidTr="0B784281" w14:paraId="2DBF0D7D" wp14:textId="77777777">
        <w:tblPrEx>
          <w:shd w:val="clear" w:color="auto" w:fill="cdd4e9"/>
        </w:tblPrEx>
        <w:trPr>
          <w:trHeight w:val="308" w:hRule="atLeast"/>
        </w:trPr>
        <w:tc>
          <w:tcPr>
            <w:tcW w:w="160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  <w:tc>
          <w:tcPr>
            <w:tcW w:w="122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C34E" wp14:textId="77777777"/>
        </w:tc>
        <w:tc>
          <w:tcPr>
            <w:tcW w:w="112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4E5D" wp14:textId="77777777"/>
        </w:tc>
        <w:tc>
          <w:tcPr>
            <w:tcW w:w="1175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9836" wp14:textId="77777777"/>
        </w:tc>
        <w:tc>
          <w:tcPr>
            <w:tcW w:w="1101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FEF7D" wp14:textId="77777777"/>
        </w:tc>
        <w:tc>
          <w:tcPr>
            <w:tcW w:w="113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DBDC" wp14:textId="77777777"/>
        </w:tc>
        <w:tc>
          <w:tcPr>
            <w:tcW w:w="1132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D0D3C" wp14:textId="77777777"/>
        </w:tc>
        <w:tc>
          <w:tcPr>
            <w:tcW w:w="1138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D245A" wp14:textId="77777777"/>
        </w:tc>
      </w:tr>
    </w:tbl>
    <w:p xmlns:wp14="http://schemas.microsoft.com/office/word/2010/wordml" w14:paraId="1231BE67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6FEB5B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0D7AA69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196D064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2FEAC4C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>Opis metod prowadzenia zaj</w:t>
      </w:r>
      <w:r w:rsidRPr="0B784281" w:rsidR="0B784281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34FF1C9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:rsidTr="0B784281" w14:paraId="1EC67C29" wp14:textId="77777777">
        <w:tblPrEx>
          <w:shd w:val="clear" w:color="auto" w:fill="cdd4e9"/>
        </w:tblPrEx>
        <w:trPr>
          <w:trHeight w:val="652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4B3949" wp14:textId="77777777">
            <w:pPr>
              <w:pStyle w:val="Normal.0"/>
              <w:spacing w:after="160" w:line="259" w:lineRule="auto"/>
              <w:jc w:val="both"/>
            </w:pPr>
            <w:r w:rsidRPr="0B784281" w:rsidR="0B784281">
              <w:rPr>
                <w:shd w:val="nil" w:color="auto" w:fill="auto"/>
                <w:lang w:val="en-US"/>
              </w:rPr>
              <w:t>Laboratorium z aktywnym udzia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em student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 xml:space="preserve">w oraz pomocami audiowizualnymi; </w:t>
            </w:r>
            <w:r w:rsidRPr="0B784281" w:rsidR="0B784281">
              <w:rPr>
                <w:shd w:val="nil" w:color="auto" w:fill="auto"/>
                <w:lang w:val="en-US"/>
              </w:rPr>
              <w:t>ć</w:t>
            </w:r>
            <w:r w:rsidRPr="0B784281" w:rsidR="0B784281">
              <w:rPr>
                <w:shd w:val="nil" w:color="auto" w:fill="auto"/>
                <w:lang w:val="en-US"/>
              </w:rPr>
              <w:t>wiczenia praktyczne: praca indywidualna i w grupach; dyskusja</w:t>
            </w:r>
            <w:r w:rsidRPr="0B784281" w:rsidR="0B784281">
              <w:rPr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6D072C0D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8A2191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D18F9B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8601F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62695922" wp14:textId="77777777">
      <w:pPr>
        <w:pStyle w:val="Zawartość tabeli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>Formy sprawdzania efekt</w:t>
      </w:r>
      <w:r w:rsidRPr="0B784281" w:rsidR="0B784281">
        <w:rPr>
          <w:rFonts w:ascii="Arial" w:hAnsi="Arial"/>
          <w:sz w:val="22"/>
          <w:szCs w:val="22"/>
          <w:lang w:val="en-US"/>
        </w:rPr>
        <w:t>ó</w:t>
      </w:r>
      <w:r w:rsidRPr="0B784281" w:rsidR="0B784281">
        <w:rPr>
          <w:rFonts w:ascii="Arial" w:hAnsi="Arial"/>
          <w:sz w:val="22"/>
          <w:szCs w:val="22"/>
          <w:lang w:val="en-US"/>
        </w:rPr>
        <w:t>w uczenia si</w:t>
      </w:r>
      <w:r w:rsidRPr="0B784281" w:rsidR="0B784281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0F3CABC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3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xmlns:wp14="http://schemas.microsoft.com/office/word/2010/wordml" w:rsidTr="0B784281" w14:paraId="4D1153E2" wp14:textId="77777777">
        <w:tblPrEx>
          <w:shd w:val="clear" w:color="auto" w:fill="cdd4e9"/>
        </w:tblPrEx>
        <w:trPr>
          <w:trHeight w:val="1553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B5D1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0B784281" w14:paraId="6C6D81B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</w:tr>
      <w:tr xmlns:wp14="http://schemas.microsoft.com/office/word/2010/wordml" w:rsidTr="0B784281" w14:paraId="300EEAC4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545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</w:tr>
      <w:tr xmlns:wp14="http://schemas.microsoft.com/office/word/2010/wordml" w:rsidTr="0B784281" w14:paraId="43A52682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5E1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Normal.0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</w:tr>
      <w:tr xmlns:wp14="http://schemas.microsoft.com/office/word/2010/wordml" w:rsidTr="0B784281" w14:paraId="1B11760F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EF83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W04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Normal.0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</w:tr>
      <w:tr xmlns:wp14="http://schemas.microsoft.com/office/word/2010/wordml" w:rsidTr="0B784281" w14:paraId="74269882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</w:tr>
      <w:tr xmlns:wp14="http://schemas.microsoft.com/office/word/2010/wordml" w:rsidTr="0B784281" w14:paraId="618A05A5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A72B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</w:tr>
      <w:tr xmlns:wp14="http://schemas.microsoft.com/office/word/2010/wordml" w:rsidTr="0B784281" w14:paraId="0C68BAA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77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9325E7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3AB33D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E7B6B6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2FD3CBE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4FCBC1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8C6B09" wp14:textId="77777777"/>
        </w:tc>
      </w:tr>
      <w:tr xmlns:wp14="http://schemas.microsoft.com/office/word/2010/wordml" w:rsidTr="0B784281" w14:paraId="539317AB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382A365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AB39700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71F136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199465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A123B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C080D3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BEBF704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8D8EA44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4CEA3D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895670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C1F859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C8FE7CE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1004F19" wp14:textId="77777777"/>
        </w:tc>
      </w:tr>
      <w:tr xmlns:wp14="http://schemas.microsoft.com/office/word/2010/wordml" w:rsidTr="0B784281" w14:paraId="64D5BB26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C0C651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28A9B7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8D56CC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7E50C6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04FA47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0A7E2B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7CACC6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97486F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8C698B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39487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258D8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FFBD3EC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CCCAD" wp14:textId="77777777"/>
        </w:tc>
      </w:tr>
    </w:tbl>
    <w:p xmlns:wp14="http://schemas.microsoft.com/office/word/2010/wordml" w14:paraId="36AF6883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4C529E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C0157D6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691E7B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6770C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704"/>
      </w:tblGrid>
      <w:tr xmlns:wp14="http://schemas.microsoft.com/office/word/2010/wordml" w:rsidTr="0B784281" w14:paraId="2E3FE7B3" wp14:textId="77777777">
        <w:tblPrEx>
          <w:shd w:val="clear" w:color="auto" w:fill="cdd4e9"/>
        </w:tblPrEx>
        <w:trPr>
          <w:trHeight w:val="5633" w:hRule="atLeast"/>
        </w:trPr>
        <w:tc>
          <w:tcPr>
            <w:tcW w:w="194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Zawartość tabeli"/>
              <w:spacing w:before="57" w:after="57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0B784281" w14:paraId="5727AB13" wp14:textId="77777777">
            <w:pPr>
              <w:pStyle w:val="Normal.0"/>
              <w:spacing w:line="360" w:lineRule="auto"/>
              <w:rPr>
                <w:shd w:val="nil" w:color="auto" w:fill="auto"/>
                <w:lang w:val="en-US"/>
              </w:rPr>
            </w:pPr>
            <w:r w:rsidRPr="0B784281" w:rsidR="0B784281">
              <w:rPr>
                <w:rFonts w:ascii="Arial" w:hAnsi="Arial"/>
                <w:sz w:val="22"/>
                <w:szCs w:val="22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Warunkiem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zaliczenia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ca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o</w:t>
            </w:r>
            <w:r w:rsidRPr="0B784281" w:rsidR="0B784281">
              <w:rPr>
                <w:shd w:val="nil" w:color="auto" w:fill="auto"/>
                <w:lang w:val="en-US"/>
              </w:rPr>
              <w:t>ś</w:t>
            </w:r>
            <w:r w:rsidRPr="0B784281" w:rsidR="0B784281">
              <w:rPr>
                <w:shd w:val="nil" w:color="auto" w:fill="auto"/>
                <w:lang w:val="en-US"/>
              </w:rPr>
              <w:t>ci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przedmiotu</w:t>
            </w:r>
            <w:r w:rsidRPr="0B784281" w:rsidR="0B784281">
              <w:rPr>
                <w:shd w:val="nil" w:color="auto" w:fill="auto"/>
                <w:lang w:val="en-US"/>
              </w:rPr>
              <w:t xml:space="preserve"> jest </w:t>
            </w:r>
            <w:r w:rsidRPr="0B784281" w:rsidR="0B784281">
              <w:rPr>
                <w:shd w:val="nil" w:color="auto" w:fill="auto"/>
                <w:lang w:val="en-US"/>
              </w:rPr>
              <w:t>uzyskanie</w:t>
            </w:r>
            <w:r w:rsidRPr="0B784281" w:rsidR="0B784281">
              <w:rPr>
                <w:shd w:val="nil" w:color="auto" w:fill="auto"/>
                <w:lang w:val="en-US"/>
              </w:rPr>
              <w:t xml:space="preserve"> co </w:t>
            </w:r>
            <w:r w:rsidRPr="0B784281" w:rsidR="0B784281">
              <w:rPr>
                <w:shd w:val="nil" w:color="auto" w:fill="auto"/>
                <w:lang w:val="en-US"/>
              </w:rPr>
              <w:t>najmniej</w:t>
            </w:r>
            <w:r w:rsidRPr="0B784281" w:rsidR="0B784281">
              <w:rPr>
                <w:shd w:val="nil" w:color="auto" w:fill="auto"/>
                <w:lang w:val="en-US"/>
              </w:rPr>
              <w:t xml:space="preserve"> 60% </w:t>
            </w:r>
            <w:r w:rsidRPr="0B784281" w:rsidR="0B784281">
              <w:rPr>
                <w:shd w:val="nil" w:color="auto" w:fill="auto"/>
                <w:lang w:val="en-US"/>
              </w:rPr>
              <w:t>punkt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 xml:space="preserve">w </w:t>
            </w:r>
            <w:r w:rsidRPr="0B784281" w:rsidR="0B784281">
              <w:rPr>
                <w:shd w:val="nil" w:color="auto" w:fill="auto"/>
                <w:lang w:val="en-US"/>
              </w:rPr>
              <w:t>w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ka</w:t>
            </w:r>
            <w:r w:rsidRPr="0B784281" w:rsidR="0B784281">
              <w:rPr>
                <w:shd w:val="nil" w:color="auto" w:fill="auto"/>
                <w:lang w:val="en-US"/>
              </w:rPr>
              <w:t>ż</w:t>
            </w:r>
            <w:r w:rsidRPr="0B784281" w:rsidR="0B784281">
              <w:rPr>
                <w:shd w:val="nil" w:color="auto" w:fill="auto"/>
                <w:lang w:val="en-US"/>
              </w:rPr>
              <w:t>dej</w:t>
            </w:r>
            <w:r w:rsidRPr="0B784281" w:rsidR="0B784281">
              <w:rPr>
                <w:shd w:val="nil" w:color="auto" w:fill="auto"/>
                <w:lang w:val="en-US"/>
              </w:rPr>
              <w:t xml:space="preserve"> z form </w:t>
            </w:r>
            <w:r w:rsidRPr="0B784281" w:rsidR="0B784281">
              <w:rPr>
                <w:shd w:val="nil" w:color="auto" w:fill="auto"/>
                <w:lang w:val="en-US"/>
              </w:rPr>
              <w:t>zaliczenia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oraz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uzyskanie</w:t>
            </w:r>
            <w:r w:rsidRPr="0B784281" w:rsidR="0B784281">
              <w:rPr>
                <w:shd w:val="nil" w:color="auto" w:fill="auto"/>
                <w:lang w:val="en-US"/>
              </w:rPr>
              <w:t xml:space="preserve"> 70% </w:t>
            </w:r>
            <w:r w:rsidRPr="0B784281" w:rsidR="0B784281">
              <w:rPr>
                <w:shd w:val="nil" w:color="auto" w:fill="auto"/>
                <w:lang w:val="en-US"/>
              </w:rPr>
              <w:t>punkt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 xml:space="preserve">w </w:t>
            </w:r>
            <w:r w:rsidRPr="0B784281" w:rsidR="0B784281">
              <w:rPr>
                <w:shd w:val="nil" w:color="auto" w:fill="auto"/>
                <w:lang w:val="en-US"/>
              </w:rPr>
              <w:t>sumarycznych</w:t>
            </w:r>
            <w:r w:rsidRPr="0B784281" w:rsidR="0B784281">
              <w:rPr>
                <w:shd w:val="nil" w:color="auto" w:fill="auto"/>
                <w:lang w:val="en-US"/>
              </w:rPr>
              <w:t xml:space="preserve"> za </w:t>
            </w:r>
            <w:r w:rsidRPr="0B784281" w:rsidR="0B784281">
              <w:rPr>
                <w:shd w:val="nil" w:color="auto" w:fill="auto"/>
                <w:lang w:val="en-US"/>
              </w:rPr>
              <w:t>wszystkie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formy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zaliczenia</w:t>
            </w:r>
            <w:r w:rsidRPr="0B784281" w:rsidR="0B784281">
              <w:rPr>
                <w:shd w:val="nil" w:color="auto" w:fill="auto"/>
                <w:lang w:val="en-US"/>
              </w:rPr>
              <w:t>:</w:t>
            </w:r>
          </w:p>
          <w:p w:rsidP="0B784281" w14:paraId="21163ECA" wp14:textId="77777777">
            <w:pPr>
              <w:pStyle w:val="Normal.0"/>
              <w:numPr>
                <w:ilvl w:val="0"/>
                <w:numId w:val="1"/>
              </w:numPr>
              <w:bidi w:val="0"/>
              <w:spacing w:line="360" w:lineRule="auto"/>
              <w:ind w:right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 xml:space="preserve">40 pkt.: </w:t>
            </w:r>
            <w:r w:rsidRPr="0B784281" w:rsidR="0B784281">
              <w:rPr>
                <w:shd w:val="nil" w:color="auto" w:fill="auto"/>
                <w:lang w:val="en-US"/>
              </w:rPr>
              <w:t>ocena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aktywno</w:t>
            </w:r>
            <w:r w:rsidRPr="0B784281" w:rsidR="0B784281">
              <w:rPr>
                <w:shd w:val="nil" w:color="auto" w:fill="auto"/>
                <w:lang w:val="en-US"/>
              </w:rPr>
              <w:t>ś</w:t>
            </w:r>
            <w:r w:rsidRPr="0B784281" w:rsidR="0B784281">
              <w:rPr>
                <w:shd w:val="nil" w:color="auto" w:fill="auto"/>
                <w:lang w:val="en-US"/>
              </w:rPr>
              <w:t>ci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pracy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zaj</w:t>
            </w:r>
            <w:r w:rsidRPr="0B784281" w:rsidR="0B784281">
              <w:rPr>
                <w:shd w:val="nil" w:color="auto" w:fill="auto"/>
                <w:lang w:val="en-US"/>
              </w:rPr>
              <w:t>ę</w:t>
            </w:r>
            <w:r w:rsidRPr="0B784281" w:rsidR="0B784281">
              <w:rPr>
                <w:shd w:val="nil" w:color="auto" w:fill="auto"/>
                <w:lang w:val="en-US"/>
              </w:rPr>
              <w:t xml:space="preserve">ciach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– </w:t>
            </w:r>
            <w:r w:rsidRPr="0B784281" w:rsidR="0B784281">
              <w:rPr>
                <w:shd w:val="nil" w:color="auto" w:fill="auto"/>
                <w:lang w:val="en-US"/>
              </w:rPr>
              <w:t>wymagany</w:t>
            </w:r>
            <w:r w:rsidRPr="0B784281" w:rsidR="0B784281">
              <w:rPr>
                <w:shd w:val="nil" w:color="auto" w:fill="auto"/>
                <w:lang w:val="en-US"/>
              </w:rPr>
              <w:t xml:space="preserve"> jest </w:t>
            </w:r>
            <w:r w:rsidRPr="0B784281" w:rsidR="0B784281">
              <w:rPr>
                <w:shd w:val="nil" w:color="auto" w:fill="auto"/>
                <w:lang w:val="en-US"/>
              </w:rPr>
              <w:t>udzia</w:t>
            </w:r>
            <w:r w:rsidRPr="0B784281" w:rsidR="0B784281">
              <w:rPr>
                <w:shd w:val="nil" w:color="auto" w:fill="auto"/>
                <w:lang w:val="en-US"/>
              </w:rPr>
              <w:t xml:space="preserve">ł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w </w:t>
            </w:r>
            <w:r w:rsidRPr="0B784281" w:rsidR="0B784281">
              <w:rPr>
                <w:shd w:val="nil" w:color="auto" w:fill="auto"/>
                <w:lang w:val="en-US"/>
              </w:rPr>
              <w:t>dyskusji</w:t>
            </w:r>
            <w:r w:rsidRPr="0B784281" w:rsidR="0B784281">
              <w:rPr>
                <w:shd w:val="nil" w:color="auto" w:fill="auto"/>
                <w:lang w:val="en-US"/>
              </w:rPr>
              <w:t xml:space="preserve">, </w:t>
            </w:r>
            <w:r w:rsidRPr="0B784281" w:rsidR="0B784281">
              <w:rPr>
                <w:shd w:val="nil" w:color="auto" w:fill="auto"/>
                <w:lang w:val="en-US"/>
              </w:rPr>
              <w:t>podejmowanie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zada</w:t>
            </w:r>
            <w:r w:rsidRPr="0B784281" w:rsidR="0B784281">
              <w:rPr>
                <w:shd w:val="nil" w:color="auto" w:fill="auto"/>
                <w:lang w:val="en-US"/>
              </w:rPr>
              <w:t xml:space="preserve">ń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umaczeniowych</w:t>
            </w:r>
            <w:r w:rsidRPr="0B784281" w:rsidR="0B784281">
              <w:rPr>
                <w:shd w:val="nil" w:color="auto" w:fill="auto"/>
                <w:lang w:val="en-US"/>
              </w:rPr>
              <w:t>;</w:t>
            </w:r>
          </w:p>
          <w:p w:rsidP="0B784281" w14:paraId="756E8CBC" wp14:textId="77777777">
            <w:pPr>
              <w:pStyle w:val="Normal.0"/>
              <w:numPr>
                <w:ilvl w:val="0"/>
                <w:numId w:val="1"/>
              </w:numPr>
              <w:bidi w:val="0"/>
              <w:spacing w:line="360" w:lineRule="auto"/>
              <w:ind w:right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 xml:space="preserve">40 pkt.: </w:t>
            </w:r>
            <w:r w:rsidRPr="0B784281" w:rsidR="0B784281">
              <w:rPr>
                <w:shd w:val="nil" w:color="auto" w:fill="auto"/>
                <w:lang w:val="en-US"/>
              </w:rPr>
              <w:t>ocena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przygotowania</w:t>
            </w:r>
            <w:r w:rsidRPr="0B784281" w:rsidR="0B784281">
              <w:rPr>
                <w:shd w:val="nil" w:color="auto" w:fill="auto"/>
                <w:lang w:val="en-US"/>
              </w:rPr>
              <w:t xml:space="preserve"> do </w:t>
            </w:r>
            <w:r w:rsidRPr="0B784281" w:rsidR="0B784281">
              <w:rPr>
                <w:shd w:val="nil" w:color="auto" w:fill="auto"/>
                <w:lang w:val="en-US"/>
              </w:rPr>
              <w:t>zaj</w:t>
            </w:r>
            <w:r w:rsidRPr="0B784281" w:rsidR="0B784281">
              <w:rPr>
                <w:shd w:val="nil" w:color="auto" w:fill="auto"/>
                <w:lang w:val="en-US"/>
              </w:rPr>
              <w:t xml:space="preserve">ęć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- </w:t>
            </w:r>
            <w:r w:rsidRPr="0B784281" w:rsidR="0B784281">
              <w:rPr>
                <w:shd w:val="nil" w:color="auto" w:fill="auto"/>
                <w:lang w:val="en-US"/>
              </w:rPr>
              <w:t>wymagane</w:t>
            </w:r>
            <w:r w:rsidRPr="0B784281" w:rsidR="0B784281">
              <w:rPr>
                <w:shd w:val="nil" w:color="auto" w:fill="auto"/>
                <w:lang w:val="en-US"/>
              </w:rPr>
              <w:t xml:space="preserve"> jest </w:t>
            </w:r>
            <w:r w:rsidRPr="0B784281" w:rsidR="0B784281">
              <w:rPr>
                <w:shd w:val="nil" w:color="auto" w:fill="auto"/>
                <w:lang w:val="en-US"/>
              </w:rPr>
              <w:t>przygotowanie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tekst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 xml:space="preserve">w </w:t>
            </w:r>
            <w:r w:rsidRPr="0B784281" w:rsidR="0B784281">
              <w:rPr>
                <w:shd w:val="nil" w:color="auto" w:fill="auto"/>
                <w:lang w:val="en-US"/>
              </w:rPr>
              <w:t>wyg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aszanych</w:t>
            </w:r>
            <w:r w:rsidRPr="0B784281" w:rsidR="0B784281">
              <w:rPr>
                <w:shd w:val="nil" w:color="auto" w:fill="auto"/>
                <w:lang w:val="en-US"/>
              </w:rPr>
              <w:t xml:space="preserve"> do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umaczenia</w:t>
            </w:r>
          </w:p>
          <w:p w:rsidP="0B784281" w14:paraId="4739320E" wp14:textId="77777777">
            <w:pPr>
              <w:pStyle w:val="Normal.0"/>
              <w:bidi w:val="0"/>
              <w:spacing w:line="360" w:lineRule="auto"/>
              <w:ind w:left="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 xml:space="preserve">- 20 pkt.: </w:t>
            </w:r>
            <w:r w:rsidRPr="0B784281" w:rsidR="0B784281">
              <w:rPr>
                <w:shd w:val="nil" w:color="auto" w:fill="auto"/>
                <w:lang w:val="en-US"/>
              </w:rPr>
              <w:t xml:space="preserve">ocena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projektu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grupowego</w:t>
            </w:r>
            <w:r w:rsidRPr="0B784281" w:rsidR="0B784281">
              <w:rPr>
                <w:shd w:val="nil" w:color="auto" w:fill="auto"/>
                <w:lang w:val="en-US"/>
              </w:rPr>
              <w:t xml:space="preserve">: </w:t>
            </w:r>
            <w:r w:rsidRPr="0B784281" w:rsidR="0B784281">
              <w:rPr>
                <w:shd w:val="nil" w:color="auto" w:fill="auto"/>
                <w:lang w:val="en-US"/>
              </w:rPr>
              <w:t xml:space="preserve">organizacja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minikonferencji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– </w:t>
            </w:r>
            <w:r w:rsidRPr="0B784281" w:rsidR="0B784281">
              <w:rPr>
                <w:shd w:val="nil" w:color="auto" w:fill="auto"/>
                <w:lang w:val="en-US"/>
              </w:rPr>
              <w:t>ocenie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podlega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strona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merytoryczna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oraz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kompetencje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organizacyjne</w:t>
            </w:r>
            <w:r w:rsidRPr="0B784281" w:rsidR="0B784281">
              <w:rPr>
                <w:shd w:val="nil" w:color="auto" w:fill="auto"/>
                <w:lang w:val="en-US"/>
              </w:rPr>
              <w:t>;</w:t>
            </w:r>
          </w:p>
          <w:p w:rsidP="0B784281" w14:paraId="05BBFC7C" wp14:textId="77777777">
            <w:pPr>
              <w:pStyle w:val="Normal.0"/>
              <w:bidi w:val="0"/>
              <w:spacing w:line="360" w:lineRule="auto"/>
              <w:ind w:left="0" w:right="0" w:firstLine="0"/>
              <w:jc w:val="left"/>
              <w:rPr>
                <w:rtl w:val="0"/>
                <w:lang w:val="es-ES"/>
              </w:rPr>
            </w:pPr>
            <w:r w:rsidRPr="0B784281" w:rsidR="0B784281">
              <w:rPr>
                <w:shd w:val="nil" w:color="auto" w:fill="auto"/>
                <w:lang w:val="es-ES"/>
              </w:rPr>
              <w:t xml:space="preserve">Skala </w:t>
            </w:r>
            <w:r w:rsidRPr="0B784281" w:rsidR="0B784281">
              <w:rPr>
                <w:shd w:val="nil" w:color="auto" w:fill="auto"/>
                <w:lang w:val="es-ES"/>
              </w:rPr>
              <w:t>ocen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wed</w:t>
            </w:r>
            <w:r w:rsidRPr="0B784281" w:rsidR="0B784281">
              <w:rPr>
                <w:shd w:val="nil" w:color="auto" w:fill="auto"/>
                <w:lang w:val="es-ES"/>
              </w:rPr>
              <w:t>ł</w:t>
            </w:r>
            <w:r w:rsidRPr="0B784281" w:rsidR="0B784281">
              <w:rPr>
                <w:shd w:val="nil" w:color="auto" w:fill="auto"/>
                <w:lang w:val="es-ES"/>
              </w:rPr>
              <w:t>ug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sumy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punkt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 </w:t>
            </w:r>
            <w:r w:rsidRPr="0B784281" w:rsidR="0B784281">
              <w:rPr>
                <w:shd w:val="nil" w:color="auto" w:fill="auto"/>
                <w:lang w:val="es-ES"/>
              </w:rPr>
              <w:t>sk</w:t>
            </w:r>
            <w:r w:rsidRPr="0B784281" w:rsidR="0B784281">
              <w:rPr>
                <w:shd w:val="nil" w:color="auto" w:fill="auto"/>
                <w:lang w:val="es-ES"/>
              </w:rPr>
              <w:t>ł</w:t>
            </w:r>
            <w:r w:rsidRPr="0B784281" w:rsidR="0B784281">
              <w:rPr>
                <w:shd w:val="nil" w:color="auto" w:fill="auto"/>
                <w:lang w:val="es-ES"/>
              </w:rPr>
              <w:t>adowych</w:t>
            </w:r>
            <w:r w:rsidRPr="0B784281" w:rsidR="0B784281">
              <w:rPr>
                <w:shd w:val="nil" w:color="auto" w:fill="auto"/>
                <w:lang w:val="es-ES"/>
              </w:rPr>
              <w:t xml:space="preserve">: 3.0 </w:t>
            </w:r>
            <w:r w:rsidRPr="0B784281" w:rsidR="0B784281">
              <w:rPr>
                <w:shd w:val="nil" w:color="auto" w:fill="auto"/>
                <w:lang w:val="es-ES"/>
              </w:rPr>
              <w:t>dostateczny</w:t>
            </w:r>
            <w:r w:rsidRPr="0B784281" w:rsidR="0B784281">
              <w:rPr>
                <w:shd w:val="nil" w:color="auto" w:fill="auto"/>
                <w:lang w:val="es-ES"/>
              </w:rPr>
              <w:t xml:space="preserve"> (70</w:t>
            </w:r>
            <w:r w:rsidRPr="0B784281" w:rsidR="0B784281">
              <w:rPr>
                <w:shd w:val="nil" w:color="auto" w:fill="auto"/>
                <w:lang w:val="es-ES"/>
              </w:rPr>
              <w:t>–</w:t>
            </w:r>
            <w:r w:rsidRPr="0B784281" w:rsidR="0B784281">
              <w:rPr>
                <w:shd w:val="nil" w:color="auto" w:fill="auto"/>
                <w:lang w:val="es-ES"/>
              </w:rPr>
              <w:t xml:space="preserve">75 </w:t>
            </w:r>
            <w:r w:rsidRPr="0B784281" w:rsidR="0B784281">
              <w:rPr>
                <w:shd w:val="nil" w:color="auto" w:fill="auto"/>
                <w:lang w:val="es-ES"/>
              </w:rPr>
              <w:t>punkt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w), 3.5 </w:t>
            </w:r>
            <w:r w:rsidRPr="0B784281" w:rsidR="0B784281">
              <w:rPr>
                <w:shd w:val="nil" w:color="auto" w:fill="auto"/>
                <w:lang w:val="es-ES"/>
              </w:rPr>
              <w:t>dostateczny</w:t>
            </w:r>
            <w:r w:rsidRPr="0B784281" w:rsidR="0B784281">
              <w:rPr>
                <w:shd w:val="nil" w:color="auto" w:fill="auto"/>
                <w:lang w:val="es-ES"/>
              </w:rPr>
              <w:t xml:space="preserve"> plus (76</w:t>
            </w:r>
            <w:r w:rsidRPr="0B784281" w:rsidR="0B784281">
              <w:rPr>
                <w:shd w:val="nil" w:color="auto" w:fill="auto"/>
                <w:lang w:val="es-ES"/>
              </w:rPr>
              <w:t>–</w:t>
            </w:r>
            <w:r w:rsidRPr="0B784281" w:rsidR="0B784281">
              <w:rPr>
                <w:shd w:val="nil" w:color="auto" w:fill="auto"/>
                <w:lang w:val="es-ES"/>
              </w:rPr>
              <w:t xml:space="preserve">81 </w:t>
            </w:r>
            <w:r w:rsidRPr="0B784281" w:rsidR="0B784281">
              <w:rPr>
                <w:shd w:val="nil" w:color="auto" w:fill="auto"/>
                <w:lang w:val="es-ES"/>
              </w:rPr>
              <w:t>punkt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w), 4.0 </w:t>
            </w:r>
            <w:r w:rsidRPr="0B784281" w:rsidR="0B784281">
              <w:rPr>
                <w:shd w:val="nil" w:color="auto" w:fill="auto"/>
                <w:lang w:val="es-ES"/>
              </w:rPr>
              <w:t>dobry</w:t>
            </w:r>
            <w:r w:rsidRPr="0B784281" w:rsidR="0B784281">
              <w:rPr>
                <w:shd w:val="nil" w:color="auto" w:fill="auto"/>
                <w:lang w:val="es-ES"/>
              </w:rPr>
              <w:t xml:space="preserve"> (82</w:t>
            </w:r>
            <w:r w:rsidRPr="0B784281" w:rsidR="0B784281">
              <w:rPr>
                <w:shd w:val="nil" w:color="auto" w:fill="auto"/>
                <w:lang w:val="es-ES"/>
              </w:rPr>
              <w:t>–</w:t>
            </w:r>
            <w:r w:rsidRPr="0B784281" w:rsidR="0B784281">
              <w:rPr>
                <w:shd w:val="nil" w:color="auto" w:fill="auto"/>
                <w:lang w:val="es-ES"/>
              </w:rPr>
              <w:t xml:space="preserve">87 </w:t>
            </w:r>
            <w:r w:rsidRPr="0B784281" w:rsidR="0B784281">
              <w:rPr>
                <w:shd w:val="nil" w:color="auto" w:fill="auto"/>
                <w:lang w:val="es-ES"/>
              </w:rPr>
              <w:t>punkt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w), 4.5 </w:t>
            </w:r>
            <w:r w:rsidRPr="0B784281" w:rsidR="0B784281">
              <w:rPr>
                <w:shd w:val="nil" w:color="auto" w:fill="auto"/>
                <w:lang w:val="es-ES"/>
              </w:rPr>
              <w:t>dobry</w:t>
            </w:r>
            <w:r w:rsidRPr="0B784281" w:rsidR="0B784281">
              <w:rPr>
                <w:shd w:val="nil" w:color="auto" w:fill="auto"/>
                <w:lang w:val="es-ES"/>
              </w:rPr>
              <w:t xml:space="preserve"> plus (88</w:t>
            </w:r>
            <w:r w:rsidRPr="0B784281" w:rsidR="0B784281">
              <w:rPr>
                <w:shd w:val="nil" w:color="auto" w:fill="auto"/>
                <w:lang w:val="es-ES"/>
              </w:rPr>
              <w:t>–</w:t>
            </w:r>
            <w:r w:rsidRPr="0B784281" w:rsidR="0B784281">
              <w:rPr>
                <w:shd w:val="nil" w:color="auto" w:fill="auto"/>
                <w:lang w:val="es-ES"/>
              </w:rPr>
              <w:t xml:space="preserve">93 </w:t>
            </w:r>
            <w:r w:rsidRPr="0B784281" w:rsidR="0B784281">
              <w:rPr>
                <w:shd w:val="nil" w:color="auto" w:fill="auto"/>
                <w:lang w:val="es-ES"/>
              </w:rPr>
              <w:t>punkty</w:t>
            </w:r>
            <w:r w:rsidRPr="0B784281" w:rsidR="0B784281">
              <w:rPr>
                <w:shd w:val="nil" w:color="auto" w:fill="auto"/>
                <w:lang w:val="es-ES"/>
              </w:rPr>
              <w:t xml:space="preserve">), 5.0 </w:t>
            </w:r>
            <w:r w:rsidRPr="0B784281" w:rsidR="0B784281">
              <w:rPr>
                <w:shd w:val="nil" w:color="auto" w:fill="auto"/>
                <w:lang w:val="es-ES"/>
              </w:rPr>
              <w:t>bardzo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dobry</w:t>
            </w:r>
            <w:r w:rsidRPr="0B784281" w:rsidR="0B784281">
              <w:rPr>
                <w:shd w:val="nil" w:color="auto" w:fill="auto"/>
                <w:lang w:val="es-ES"/>
              </w:rPr>
              <w:t xml:space="preserve"> (94</w:t>
            </w:r>
            <w:r w:rsidRPr="0B784281" w:rsidR="0B784281">
              <w:rPr>
                <w:shd w:val="nil" w:color="auto" w:fill="auto"/>
                <w:lang w:val="es-ES"/>
              </w:rPr>
              <w:t>–</w:t>
            </w:r>
            <w:r w:rsidRPr="0B784281" w:rsidR="0B784281">
              <w:rPr>
                <w:shd w:val="nil" w:color="auto" w:fill="auto"/>
                <w:lang w:val="es-ES"/>
              </w:rPr>
              <w:t xml:space="preserve">100 </w:t>
            </w:r>
            <w:r w:rsidRPr="0B784281" w:rsidR="0B784281">
              <w:rPr>
                <w:shd w:val="nil" w:color="auto" w:fill="auto"/>
                <w:lang w:val="es-ES"/>
              </w:rPr>
              <w:t>punkt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7CBEED82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E36661F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8645DC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35E58C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704"/>
      </w:tblGrid>
      <w:tr xmlns:wp14="http://schemas.microsoft.com/office/word/2010/wordml" w:rsidTr="0B784281" w14:paraId="4408AC52" wp14:textId="77777777">
        <w:tblPrEx>
          <w:shd w:val="clear" w:color="auto" w:fill="cdd4e9"/>
        </w:tblPrEx>
        <w:trPr>
          <w:trHeight w:val="934" w:hRule="atLeast"/>
        </w:trPr>
        <w:tc>
          <w:tcPr>
            <w:tcW w:w="194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"/>
              <w:spacing w:after="160" w:line="259" w:lineRule="auto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Zaliczenie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ocen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. Kurs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rozpoczyna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w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formie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stacjonarnej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,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jednak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z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przyczyn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niezale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cego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mo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przybra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hybrydow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/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zdaln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62EBF9A1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6C2CD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09E88E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8C98E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159A33C0" wp14:textId="77777777">
      <w:pPr>
        <w:pStyle w:val="Normal.0"/>
        <w:rPr>
          <w:rFonts w:ascii="Arial" w:hAnsi="Arial" w:eastAsia="Arial" w:cs="Arial"/>
          <w:sz w:val="22"/>
          <w:szCs w:val="22"/>
          <w:lang w:val="es-ES"/>
        </w:rPr>
      </w:pPr>
      <w:r w:rsidRPr="0B784281" w:rsidR="0B784281">
        <w:rPr>
          <w:rFonts w:ascii="Arial" w:hAnsi="Arial"/>
          <w:sz w:val="22"/>
          <w:szCs w:val="22"/>
          <w:lang w:val="es-ES"/>
        </w:rPr>
        <w:t>Tre</w:t>
      </w:r>
      <w:r w:rsidRPr="0B784281" w:rsidR="0B784281">
        <w:rPr>
          <w:rFonts w:ascii="Arial" w:hAnsi="Arial"/>
          <w:sz w:val="22"/>
          <w:szCs w:val="22"/>
          <w:lang w:val="es-ES"/>
        </w:rPr>
        <w:t>ś</w:t>
      </w:r>
      <w:r w:rsidRPr="0B784281" w:rsidR="0B784281">
        <w:rPr>
          <w:rFonts w:ascii="Arial" w:hAnsi="Arial"/>
          <w:sz w:val="22"/>
          <w:szCs w:val="22"/>
          <w:lang w:val="es-ES"/>
        </w:rPr>
        <w:t>ci</w:t>
      </w:r>
      <w:r w:rsidRPr="0B784281" w:rsidR="0B784281">
        <w:rPr>
          <w:rFonts w:ascii="Arial" w:hAnsi="Arial"/>
          <w:sz w:val="22"/>
          <w:szCs w:val="22"/>
          <w:lang w:val="es-ES"/>
        </w:rPr>
        <w:t xml:space="preserve"> </w:t>
      </w:r>
      <w:r w:rsidRPr="0B784281" w:rsidR="0B784281">
        <w:rPr>
          <w:rFonts w:ascii="Arial" w:hAnsi="Arial"/>
          <w:sz w:val="22"/>
          <w:szCs w:val="22"/>
          <w:lang w:val="es-ES"/>
        </w:rPr>
        <w:t>merytoryczne</w:t>
      </w:r>
      <w:r w:rsidRPr="0B784281" w:rsidR="0B784281">
        <w:rPr>
          <w:rFonts w:ascii="Arial" w:hAnsi="Arial"/>
          <w:sz w:val="22"/>
          <w:szCs w:val="22"/>
          <w:lang w:val="es-ES"/>
        </w:rPr>
        <w:t xml:space="preserve"> (</w:t>
      </w:r>
      <w:r w:rsidRPr="0B784281" w:rsidR="0B784281">
        <w:rPr>
          <w:rFonts w:ascii="Arial" w:hAnsi="Arial"/>
          <w:sz w:val="22"/>
          <w:szCs w:val="22"/>
          <w:lang w:val="es-ES"/>
        </w:rPr>
        <w:t>wykaz</w:t>
      </w:r>
      <w:r w:rsidRPr="0B784281" w:rsidR="0B784281">
        <w:rPr>
          <w:rFonts w:ascii="Arial" w:hAnsi="Arial"/>
          <w:sz w:val="22"/>
          <w:szCs w:val="22"/>
          <w:lang w:val="es-ES"/>
        </w:rPr>
        <w:t xml:space="preserve"> </w:t>
      </w:r>
      <w:r w:rsidRPr="0B784281" w:rsidR="0B784281">
        <w:rPr>
          <w:rFonts w:ascii="Arial" w:hAnsi="Arial"/>
          <w:sz w:val="22"/>
          <w:szCs w:val="22"/>
          <w:lang w:val="es-ES"/>
        </w:rPr>
        <w:t>temat</w:t>
      </w:r>
      <w:r w:rsidRPr="0B784281" w:rsidR="0B784281">
        <w:rPr>
          <w:rFonts w:ascii="Arial" w:hAnsi="Arial"/>
          <w:sz w:val="22"/>
          <w:szCs w:val="22"/>
          <w:lang w:val="es-ES"/>
        </w:rPr>
        <w:t>ó</w:t>
      </w:r>
      <w:r w:rsidRPr="0B784281" w:rsidR="0B784281">
        <w:rPr>
          <w:rFonts w:ascii="Arial" w:hAnsi="Arial"/>
          <w:sz w:val="22"/>
          <w:szCs w:val="22"/>
          <w:lang w:val="es-ES"/>
        </w:rPr>
        <w:t>w)</w:t>
      </w:r>
    </w:p>
    <w:p xmlns:wp14="http://schemas.microsoft.com/office/word/2010/wordml" w14:paraId="779F8E7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:rsidTr="0B784281" w14:paraId="3776055F" wp14:textId="77777777">
        <w:tblPrEx>
          <w:shd w:val="clear" w:color="auto" w:fill="cdd4e9"/>
        </w:tblPrEx>
        <w:trPr>
          <w:trHeight w:val="5204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  <w:vAlign w:val="top"/>
          </w:tcPr>
          <w:p w:rsidP="0B784281" w14:paraId="19CE556D" wp14:textId="77777777">
            <w:pPr>
              <w:pStyle w:val="List Paragraph"/>
              <w:widowControl w:val="1"/>
              <w:spacing w:line="360" w:lineRule="auto"/>
              <w:rPr>
                <w:shd w:val="nil" w:color="auto" w:fill="auto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Specyfika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umaczenia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ustnego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g</w:t>
            </w:r>
            <w:r w:rsidRPr="0B784281" w:rsidR="0B784281">
              <w:rPr>
                <w:shd w:val="nil" w:color="auto" w:fill="auto"/>
                <w:lang w:val="en-US"/>
              </w:rPr>
              <w:t>łó</w:t>
            </w:r>
            <w:r w:rsidRPr="0B784281" w:rsidR="0B784281">
              <w:rPr>
                <w:shd w:val="nil" w:color="auto" w:fill="auto"/>
                <w:lang w:val="en-US"/>
              </w:rPr>
              <w:t>wne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problemy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praktyczne</w:t>
            </w:r>
            <w:r w:rsidRPr="0B784281" w:rsidR="0B784281">
              <w:rPr>
                <w:shd w:val="nil" w:color="auto" w:fill="auto"/>
                <w:lang w:val="en-US"/>
              </w:rPr>
              <w:t xml:space="preserve"> w </w:t>
            </w:r>
            <w:r w:rsidRPr="0B784281" w:rsidR="0B784281">
              <w:rPr>
                <w:shd w:val="nil" w:color="auto" w:fill="auto"/>
                <w:lang w:val="en-US"/>
              </w:rPr>
              <w:t>pracy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konferencyjnego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796F3287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Kompetencje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 xml:space="preserve">umacza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 xml:space="preserve">konferencyjnego</w:t>
            </w:r>
            <w:r w:rsidRPr="0B784281" w:rsidR="0B784281">
              <w:rPr>
                <w:shd w:val="nil" w:color="auto" w:fill="auto"/>
                <w:lang w:val="en-US"/>
              </w:rPr>
              <w:t xml:space="preserve">. </w:t>
            </w:r>
          </w:p>
          <w:p w:rsidP="0B784281" w14:paraId="5D0A2D55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Znaczenie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pami</w:t>
            </w:r>
            <w:r w:rsidRPr="0B784281" w:rsidR="0B784281">
              <w:rPr>
                <w:shd w:val="nil" w:color="auto" w:fill="auto"/>
                <w:lang w:val="en-US"/>
              </w:rPr>
              <w:t>ę</w:t>
            </w:r>
            <w:r w:rsidRPr="0B784281" w:rsidR="0B784281">
              <w:rPr>
                <w:shd w:val="nil" w:color="auto" w:fill="auto"/>
                <w:lang w:val="en-US"/>
              </w:rPr>
              <w:t>ci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kr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>tkoterminowej</w:t>
            </w:r>
            <w:r w:rsidRPr="0B784281" w:rsidR="0B784281">
              <w:rPr>
                <w:shd w:val="nil" w:color="auto" w:fill="auto"/>
                <w:lang w:val="en-US"/>
              </w:rPr>
              <w:t xml:space="preserve"> w </w:t>
            </w:r>
            <w:r w:rsidRPr="0B784281" w:rsidR="0B784281">
              <w:rPr>
                <w:shd w:val="nil" w:color="auto" w:fill="auto"/>
                <w:lang w:val="en-US"/>
              </w:rPr>
              <w:t>przek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adzie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konferencyjnym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76900C61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Znaczenie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wiedzy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og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>lnej</w:t>
            </w:r>
            <w:r w:rsidRPr="0B784281" w:rsidR="0B784281">
              <w:rPr>
                <w:shd w:val="nil" w:color="auto" w:fill="auto"/>
                <w:lang w:val="en-US"/>
              </w:rPr>
              <w:t xml:space="preserve"> w </w:t>
            </w:r>
            <w:r w:rsidRPr="0B784281" w:rsidR="0B784281">
              <w:rPr>
                <w:shd w:val="nil" w:color="auto" w:fill="auto"/>
                <w:lang w:val="en-US"/>
              </w:rPr>
              <w:t>przek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adzie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konferencyjnym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14C74766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 xml:space="preserve">System </w:t>
            </w:r>
            <w:r w:rsidRPr="0B784281" w:rsidR="0B784281">
              <w:rPr>
                <w:shd w:val="nil" w:color="auto" w:fill="auto"/>
                <w:lang w:val="en-US"/>
              </w:rPr>
              <w:t>notowania</w:t>
            </w:r>
            <w:r w:rsidRPr="0B784281" w:rsidR="0B784281">
              <w:rPr>
                <w:shd w:val="nil" w:color="auto" w:fill="auto"/>
                <w:lang w:val="en-US"/>
              </w:rPr>
              <w:t xml:space="preserve"> w </w:t>
            </w:r>
            <w:r w:rsidRPr="0B784281" w:rsidR="0B784281">
              <w:rPr>
                <w:shd w:val="nil" w:color="auto" w:fill="auto"/>
                <w:lang w:val="en-US"/>
              </w:rPr>
              <w:t>przek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adzie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konsekutywnym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3482523F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Etyczne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formalne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aspekty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przek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adu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ustnego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71381989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s-ES"/>
              </w:rPr>
            </w:pPr>
            <w:r w:rsidRPr="0B784281" w:rsidR="0B784281">
              <w:rPr>
                <w:shd w:val="nil" w:color="auto" w:fill="auto"/>
                <w:lang w:val="es-ES"/>
              </w:rPr>
              <w:t xml:space="preserve">Organizacja </w:t>
            </w:r>
            <w:r w:rsidRPr="0B784281" w:rsidR="0B784281">
              <w:rPr>
                <w:shd w:val="nil" w:color="auto" w:fill="auto"/>
                <w:lang w:val="es-ES"/>
              </w:rPr>
              <w:t>konferencji</w:t>
            </w:r>
            <w:r w:rsidRPr="0B784281" w:rsidR="0B784281">
              <w:rPr>
                <w:shd w:val="nil" w:color="auto" w:fill="auto"/>
                <w:lang w:val="es-ES"/>
              </w:rPr>
              <w:t xml:space="preserve"> od </w:t>
            </w:r>
            <w:r w:rsidRPr="0B784281" w:rsidR="0B784281">
              <w:rPr>
                <w:shd w:val="nil" w:color="auto" w:fill="auto"/>
                <w:lang w:val="es-ES"/>
              </w:rPr>
              <w:t>strony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t</w:t>
            </w:r>
            <w:r w:rsidRPr="0B784281" w:rsidR="0B784281">
              <w:rPr>
                <w:shd w:val="nil" w:color="auto" w:fill="auto"/>
                <w:lang w:val="es-ES"/>
              </w:rPr>
              <w:t>ł</w:t>
            </w:r>
            <w:r w:rsidRPr="0B784281" w:rsidR="0B784281">
              <w:rPr>
                <w:shd w:val="nil" w:color="auto" w:fill="auto"/>
                <w:lang w:val="es-ES"/>
              </w:rPr>
              <w:t>umacza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i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organizator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>w.</w:t>
            </w:r>
          </w:p>
          <w:p w:rsidP="0B784281" w14:paraId="042A0E5E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Sposoby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rozwi</w:t>
            </w:r>
            <w:r w:rsidRPr="0B784281" w:rsidR="0B784281">
              <w:rPr>
                <w:shd w:val="nil" w:color="auto" w:fill="auto"/>
                <w:lang w:val="en-US"/>
              </w:rPr>
              <w:t>ą</w:t>
            </w:r>
            <w:r w:rsidRPr="0B784281" w:rsidR="0B784281">
              <w:rPr>
                <w:shd w:val="nil" w:color="auto" w:fill="auto"/>
                <w:lang w:val="en-US"/>
              </w:rPr>
              <w:t>zywania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sytuacji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kryzysowych</w:t>
            </w:r>
            <w:r w:rsidRPr="0B784281" w:rsidR="0B784281">
              <w:rPr>
                <w:shd w:val="nil" w:color="auto" w:fill="auto"/>
                <w:lang w:val="en-US"/>
              </w:rPr>
              <w:t>.</w:t>
            </w:r>
          </w:p>
          <w:p w:rsidP="0B784281" w14:paraId="12BB3BED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rtl w:val="0"/>
                <w:lang w:val="en-US"/>
              </w:rPr>
            </w:pPr>
            <w:r w:rsidRPr="0B784281" w:rsidR="0B784281">
              <w:rPr>
                <w:shd w:val="nil" w:color="auto" w:fill="auto"/>
                <w:lang w:val="en-US"/>
              </w:rPr>
              <w:t>T</w:t>
            </w:r>
            <w:r w:rsidRPr="0B784281" w:rsidR="0B784281">
              <w:rPr>
                <w:shd w:val="nil" w:color="auto" w:fill="auto"/>
                <w:lang w:val="en-US"/>
              </w:rPr>
              <w:t>ł</w:t>
            </w:r>
            <w:r w:rsidRPr="0B784281" w:rsidR="0B784281">
              <w:rPr>
                <w:shd w:val="nil" w:color="auto" w:fill="auto"/>
                <w:lang w:val="en-US"/>
              </w:rPr>
              <w:t>umaczenia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wybranych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tekst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 xml:space="preserve">w z </w:t>
            </w:r>
            <w:r w:rsidRPr="0B784281" w:rsidR="0B784281">
              <w:rPr>
                <w:shd w:val="nil" w:color="auto" w:fill="auto"/>
                <w:lang w:val="en-US"/>
              </w:rPr>
              <w:t>dziedziny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og</w:t>
            </w:r>
            <w:r w:rsidRPr="0B784281" w:rsidR="0B784281">
              <w:rPr>
                <w:shd w:val="nil" w:color="auto" w:fill="auto"/>
                <w:lang w:val="en-US"/>
              </w:rPr>
              <w:t>ó</w:t>
            </w:r>
            <w:r w:rsidRPr="0B784281" w:rsidR="0B784281">
              <w:rPr>
                <w:shd w:val="nil" w:color="auto" w:fill="auto"/>
                <w:lang w:val="en-US"/>
              </w:rPr>
              <w:t>lnej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oraz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wybranych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dziedzin</w:t>
            </w:r>
            <w:r w:rsidRPr="0B784281" w:rsidR="0B784281">
              <w:rPr>
                <w:shd w:val="nil" w:color="auto" w:fill="auto"/>
                <w:lang w:val="en-US"/>
              </w:rPr>
              <w:t xml:space="preserve"> </w:t>
            </w:r>
            <w:r w:rsidRPr="0B784281" w:rsidR="0B784281">
              <w:rPr>
                <w:shd w:val="nil" w:color="auto" w:fill="auto"/>
                <w:lang w:val="en-US"/>
              </w:rPr>
              <w:t>specjalistycznych</w:t>
            </w:r>
            <w:r w:rsidRPr="0B784281" w:rsidR="0B784281">
              <w:rPr>
                <w:shd w:val="nil" w:color="auto" w:fill="auto"/>
                <w:lang w:val="en-US"/>
              </w:rPr>
              <w:t xml:space="preserve"> (m.in. </w:t>
            </w:r>
            <w:r w:rsidRPr="0B784281" w:rsidR="0B784281">
              <w:rPr>
                <w:shd w:val="nil" w:color="auto" w:fill="auto"/>
                <w:lang w:val="en-US"/>
              </w:rPr>
              <w:t>ekonomia</w:t>
            </w:r>
            <w:r w:rsidRPr="0B784281" w:rsidR="0B784281">
              <w:rPr>
                <w:shd w:val="nil" w:color="auto" w:fill="auto"/>
                <w:lang w:val="en-US"/>
              </w:rPr>
              <w:t xml:space="preserve">, </w:t>
            </w:r>
            <w:r w:rsidRPr="0B784281" w:rsidR="0B784281">
              <w:rPr>
                <w:shd w:val="nil" w:color="auto" w:fill="auto"/>
                <w:lang w:val="en-US"/>
              </w:rPr>
              <w:t>prawo</w:t>
            </w:r>
            <w:r w:rsidRPr="0B784281" w:rsidR="0B784281">
              <w:rPr>
                <w:shd w:val="nil" w:color="auto" w:fill="auto"/>
                <w:lang w:val="en-US"/>
              </w:rPr>
              <w:t xml:space="preserve">, </w:t>
            </w:r>
            <w:r w:rsidRPr="0B784281" w:rsidR="0B784281">
              <w:rPr>
                <w:shd w:val="nil" w:color="auto" w:fill="auto"/>
                <w:lang w:val="en-US"/>
              </w:rPr>
              <w:t>medycyna</w:t>
            </w:r>
            <w:r w:rsidRPr="0B784281" w:rsidR="0B784281">
              <w:rPr>
                <w:shd w:val="nil" w:color="auto" w:fill="auto"/>
                <w:lang w:val="en-US"/>
              </w:rPr>
              <w:t xml:space="preserve">, </w:t>
            </w:r>
            <w:r w:rsidRPr="0B784281" w:rsidR="0B784281">
              <w:rPr>
                <w:shd w:val="nil" w:color="auto" w:fill="auto"/>
                <w:lang w:val="en-US"/>
              </w:rPr>
              <w:t>polityka</w:t>
            </w:r>
            <w:r w:rsidRPr="0B784281" w:rsidR="0B784281">
              <w:rPr>
                <w:shd w:val="nil" w:color="auto" w:fill="auto"/>
                <w:lang w:val="en-US"/>
              </w:rPr>
              <w:t>).</w:t>
            </w:r>
          </w:p>
        </w:tc>
      </w:tr>
    </w:tbl>
    <w:p xmlns:wp14="http://schemas.microsoft.com/office/word/2010/wordml" w14:paraId="7818863E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4F69B9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F07D11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1508A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3D6B1D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0B784281" w14:paraId="349747D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 xml:space="preserve">Wykaz </w:t>
      </w:r>
      <w:r w:rsidRPr="0B784281" w:rsidR="0B784281">
        <w:rPr>
          <w:rFonts w:ascii="Arial" w:hAnsi="Arial"/>
          <w:sz w:val="22"/>
          <w:szCs w:val="22"/>
          <w:lang w:val="en-US"/>
        </w:rPr>
        <w:t>literatury</w:t>
      </w:r>
      <w:r w:rsidRPr="0B784281" w:rsidR="0B784281">
        <w:rPr>
          <w:rFonts w:ascii="Arial" w:hAnsi="Arial"/>
          <w:sz w:val="22"/>
          <w:szCs w:val="22"/>
          <w:lang w:val="en-US"/>
        </w:rPr>
        <w:t xml:space="preserve"> </w:t>
      </w:r>
      <w:r w:rsidRPr="0B784281" w:rsidR="0B784281">
        <w:rPr>
          <w:rFonts w:ascii="Arial" w:hAnsi="Arial"/>
          <w:sz w:val="22"/>
          <w:szCs w:val="22"/>
          <w:lang w:val="en-US"/>
        </w:rPr>
        <w:t>podstawowej</w:t>
      </w:r>
    </w:p>
    <w:p xmlns:wp14="http://schemas.microsoft.com/office/word/2010/wordml" w14:paraId="17DBC15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:rsidTr="0B784281" w14:paraId="50D928A0" wp14:textId="77777777">
        <w:tblPrEx>
          <w:shd w:val="clear" w:color="auto" w:fill="cdd4e9"/>
        </w:tblPrEx>
        <w:trPr>
          <w:trHeight w:val="1200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61F7A5" wp14:textId="77777777">
            <w:pPr>
              <w:pStyle w:val="Normal.0"/>
              <w:spacing w:line="360" w:lineRule="auto"/>
              <w:jc w:val="both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Roderick, J. (2002) Conference Interpreting Explained, St Jerome, Manchester  </w:t>
            </w:r>
          </w:p>
          <w:p w:rsidP="0B784281" w14:paraId="1FF12ED4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shd w:val="nil" w:color="auto" w:fill="auto"/>
                <w:rtl w:val="0"/>
                <w:lang w:val="es-ES"/>
              </w:rPr>
            </w:pPr>
            <w:r w:rsidRPr="0B784281" w:rsidR="0B784281">
              <w:rPr>
                <w:shd w:val="nil" w:color="auto" w:fill="auto"/>
                <w:lang w:val="es-ES"/>
              </w:rPr>
              <w:t xml:space="preserve">Gillies, A. (2001) </w:t>
            </w:r>
            <w:r w:rsidRPr="0B784281" w:rsidR="0B784281">
              <w:rPr>
                <w:shd w:val="nil" w:color="auto" w:fill="auto"/>
                <w:lang w:val="es-ES"/>
              </w:rPr>
              <w:t>T</w:t>
            </w:r>
            <w:r w:rsidRPr="0B784281" w:rsidR="0B784281">
              <w:rPr>
                <w:shd w:val="nil" w:color="auto" w:fill="auto"/>
                <w:lang w:val="es-ES"/>
              </w:rPr>
              <w:t>ł</w:t>
            </w:r>
            <w:r w:rsidRPr="0B784281" w:rsidR="0B784281">
              <w:rPr>
                <w:shd w:val="nil" w:color="auto" w:fill="auto"/>
                <w:lang w:val="es-ES"/>
              </w:rPr>
              <w:t>umaczenie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ustne</w:t>
            </w:r>
            <w:r w:rsidRPr="0B784281" w:rsidR="0B784281">
              <w:rPr>
                <w:shd w:val="nil" w:color="auto" w:fill="auto"/>
                <w:lang w:val="es-ES"/>
              </w:rPr>
              <w:t xml:space="preserve">. </w:t>
            </w:r>
            <w:r w:rsidRPr="0B784281" w:rsidR="0B784281">
              <w:rPr>
                <w:shd w:val="nil" w:color="auto" w:fill="auto"/>
                <w:lang w:val="es-ES"/>
              </w:rPr>
              <w:t>Poradnik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dla</w:t>
            </w:r>
            <w:r w:rsidRPr="0B784281" w:rsidR="0B784281">
              <w:rPr>
                <w:shd w:val="nil" w:color="auto" w:fill="auto"/>
                <w:lang w:val="es-ES"/>
              </w:rPr>
              <w:t xml:space="preserve"> student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>w, Tertium, Krak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 </w:t>
            </w:r>
          </w:p>
          <w:p w:rsidP="0B784281" w14:paraId="00049350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rtl w:val="0"/>
                <w:lang w:val="es-ES"/>
              </w:rPr>
            </w:pPr>
            <w:r w:rsidRPr="0B784281" w:rsidR="0B784281">
              <w:rPr>
                <w:shd w:val="nil" w:color="auto" w:fill="auto"/>
                <w:lang w:val="es-ES"/>
              </w:rPr>
              <w:t xml:space="preserve">Gillies, A. (2007) Sztuka </w:t>
            </w:r>
            <w:r w:rsidRPr="0B784281" w:rsidR="0B784281">
              <w:rPr>
                <w:shd w:val="nil" w:color="auto" w:fill="auto"/>
                <w:lang w:val="es-ES"/>
              </w:rPr>
              <w:t>notowania</w:t>
            </w:r>
            <w:r w:rsidRPr="0B784281" w:rsidR="0B784281">
              <w:rPr>
                <w:shd w:val="nil" w:color="auto" w:fill="auto"/>
                <w:lang w:val="es-ES"/>
              </w:rPr>
              <w:t xml:space="preserve">. </w:t>
            </w:r>
            <w:r w:rsidRPr="0B784281" w:rsidR="0B784281">
              <w:rPr>
                <w:shd w:val="nil" w:color="auto" w:fill="auto"/>
                <w:lang w:val="es-ES"/>
              </w:rPr>
              <w:t>Poradnik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dla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t</w:t>
            </w:r>
            <w:r w:rsidRPr="0B784281" w:rsidR="0B784281">
              <w:rPr>
                <w:shd w:val="nil" w:color="auto" w:fill="auto"/>
                <w:lang w:val="es-ES"/>
              </w:rPr>
              <w:t>ł</w:t>
            </w:r>
            <w:r w:rsidRPr="0B784281" w:rsidR="0B784281">
              <w:rPr>
                <w:shd w:val="nil" w:color="auto" w:fill="auto"/>
                <w:lang w:val="es-ES"/>
              </w:rPr>
              <w:t>umaczy</w:t>
            </w:r>
            <w:r w:rsidRPr="0B784281" w:rsidR="0B784281">
              <w:rPr>
                <w:shd w:val="nil" w:color="auto" w:fill="auto"/>
                <w:lang w:val="es-ES"/>
              </w:rPr>
              <w:t xml:space="preserve"> </w:t>
            </w:r>
            <w:r w:rsidRPr="0B784281" w:rsidR="0B784281">
              <w:rPr>
                <w:shd w:val="nil" w:color="auto" w:fill="auto"/>
                <w:lang w:val="es-ES"/>
              </w:rPr>
              <w:t>konferencyjnych</w:t>
            </w:r>
            <w:r w:rsidRPr="0B784281" w:rsidR="0B784281">
              <w:rPr>
                <w:shd w:val="nil" w:color="auto" w:fill="auto"/>
                <w:lang w:val="es-ES"/>
              </w:rPr>
              <w:t>, Tertium, Krak</w:t>
            </w:r>
            <w:r w:rsidRPr="0B784281" w:rsidR="0B784281">
              <w:rPr>
                <w:shd w:val="nil" w:color="auto" w:fill="auto"/>
                <w:lang w:val="es-ES"/>
              </w:rPr>
              <w:t>ó</w:t>
            </w:r>
            <w:r w:rsidRPr="0B784281" w:rsidR="0B784281">
              <w:rPr>
                <w:shd w:val="nil" w:color="auto" w:fill="auto"/>
                <w:lang w:val="es-ES"/>
              </w:rPr>
              <w:t xml:space="preserve">w  </w:t>
            </w:r>
          </w:p>
        </w:tc>
      </w:tr>
    </w:tbl>
    <w:p xmlns:wp14="http://schemas.microsoft.com/office/word/2010/wordml" w14:paraId="6F8BD81B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613E9C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037B8A3" wp14:textId="77777777">
      <w:pPr>
        <w:pStyle w:val="Normal.0"/>
        <w:rPr>
          <w:rFonts w:ascii="Arial" w:hAnsi="Arial" w:eastAsia="Arial" w:cs="Arial"/>
        </w:rPr>
      </w:pPr>
    </w:p>
    <w:p xmlns:wp14="http://schemas.microsoft.com/office/word/2010/wordml" w:rsidP="0B784281" w14:paraId="59EC7B3D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0B784281" w:rsidR="0B784281">
        <w:rPr>
          <w:rFonts w:ascii="Arial" w:hAnsi="Arial"/>
          <w:sz w:val="22"/>
          <w:szCs w:val="22"/>
          <w:lang w:val="en-US"/>
        </w:rPr>
        <w:t xml:space="preserve">Wykaz </w:t>
      </w:r>
      <w:r w:rsidRPr="0B784281" w:rsidR="0B784281">
        <w:rPr>
          <w:rFonts w:ascii="Arial" w:hAnsi="Arial"/>
          <w:sz w:val="22"/>
          <w:szCs w:val="22"/>
          <w:lang w:val="en-US"/>
        </w:rPr>
        <w:t>literatury</w:t>
      </w:r>
      <w:r w:rsidRPr="0B784281" w:rsidR="0B784281">
        <w:rPr>
          <w:rFonts w:ascii="Arial" w:hAnsi="Arial"/>
          <w:sz w:val="22"/>
          <w:szCs w:val="22"/>
          <w:lang w:val="en-US"/>
        </w:rPr>
        <w:t xml:space="preserve"> </w:t>
      </w:r>
      <w:r w:rsidRPr="0B784281" w:rsidR="0B784281">
        <w:rPr>
          <w:rFonts w:ascii="Arial" w:hAnsi="Arial"/>
          <w:sz w:val="22"/>
          <w:szCs w:val="22"/>
          <w:lang w:val="en-US"/>
        </w:rPr>
        <w:t>uzupe</w:t>
      </w:r>
      <w:r w:rsidRPr="0B784281" w:rsidR="0B784281">
        <w:rPr>
          <w:rFonts w:ascii="Arial" w:hAnsi="Arial"/>
          <w:sz w:val="22"/>
          <w:szCs w:val="22"/>
          <w:lang w:val="en-US"/>
        </w:rPr>
        <w:t>ł</w:t>
      </w:r>
      <w:r w:rsidRPr="0B784281" w:rsidR="0B784281">
        <w:rPr>
          <w:rFonts w:ascii="Arial" w:hAnsi="Arial"/>
          <w:sz w:val="22"/>
          <w:szCs w:val="22"/>
          <w:lang w:val="en-US"/>
        </w:rPr>
        <w:t>niaj</w:t>
      </w:r>
      <w:r w:rsidRPr="0B784281" w:rsidR="0B784281">
        <w:rPr>
          <w:rFonts w:ascii="Arial" w:hAnsi="Arial"/>
          <w:sz w:val="22"/>
          <w:szCs w:val="22"/>
          <w:lang w:val="en-US"/>
        </w:rPr>
        <w:t>ą</w:t>
      </w:r>
      <w:r w:rsidRPr="0B784281" w:rsidR="0B784281">
        <w:rPr>
          <w:rFonts w:ascii="Arial" w:hAnsi="Arial"/>
          <w:sz w:val="22"/>
          <w:szCs w:val="22"/>
          <w:lang w:val="en-US"/>
        </w:rPr>
        <w:t>cej</w:t>
      </w:r>
    </w:p>
    <w:p xmlns:wp14="http://schemas.microsoft.com/office/word/2010/wordml" w14:paraId="687C6DE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:rsidTr="0B784281" w14:paraId="4FC5FEDE" wp14:textId="77777777">
        <w:tblPrEx>
          <w:shd w:val="clear" w:color="auto" w:fill="cdd4e9"/>
        </w:tblPrEx>
        <w:trPr>
          <w:trHeight w:val="972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1D080A0" wp14:textId="77777777">
            <w:pPr>
              <w:pStyle w:val="Normal.0"/>
              <w:spacing w:after="160" w:line="259" w:lineRule="auto"/>
              <w:jc w:val="both"/>
              <w:rPr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 xml:space="preserve">Rozan, J.-F. (2004) </w:t>
            </w:r>
            <w:r>
              <w:rPr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  <w:t>Notatki w t</w:t>
            </w:r>
            <w:r>
              <w:rPr>
                <w:rFonts w:hint="default"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  <w:t>umaczeniu konsekutywnym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, Tertium, Krak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w</w:t>
            </w:r>
            <w:r>
              <w:rPr>
                <w:shd w:val="nil" w:color="auto" w:fill="auto"/>
                <w:rtl w:val="0"/>
                <w:lang w:val="en-US"/>
              </w:rPr>
              <w:t xml:space="preserve"> </w:t>
            </w:r>
          </w:p>
          <w:p w:rsidP="0B784281" w14:paraId="6D46B510" wp14:textId="77777777">
            <w:pPr>
              <w:pStyle w:val="Normal.0"/>
              <w:bidi w:val="0"/>
              <w:spacing w:after="160" w:line="259" w:lineRule="auto"/>
              <w:ind w:left="0" w:right="0" w:firstLine="0"/>
              <w:jc w:val="both"/>
              <w:rPr>
                <w:rtl w:val="0"/>
                <w:lang w:val="en-US"/>
              </w:rPr>
            </w:pPr>
            <w:r w:rsidR="0B784281">
              <w:rPr>
                <w:shd w:val="nil" w:color="auto" w:fill="auto"/>
                <w:lang w:val="en-US"/>
              </w:rPr>
              <w:t>Materia</w:t>
            </w:r>
            <w:r w:rsidR="0B784281">
              <w:rPr>
                <w:shd w:val="nil" w:color="auto" w:fill="auto"/>
                <w:lang w:val="en-US"/>
              </w:rPr>
              <w:t>ł</w:t>
            </w:r>
            <w:r w:rsidR="0B784281">
              <w:rPr>
                <w:shd w:val="nil" w:color="auto" w:fill="auto"/>
                <w:lang w:val="en-US"/>
              </w:rPr>
              <w:t>y w</w:t>
            </w:r>
            <w:r w:rsidR="0B784281">
              <w:rPr>
                <w:shd w:val="nil" w:color="auto" w:fill="auto"/>
                <w:lang w:val="en-US"/>
              </w:rPr>
              <w:t>ł</w:t>
            </w:r>
            <w:r w:rsidR="0B784281">
              <w:rPr>
                <w:shd w:val="nil" w:color="auto" w:fill="auto"/>
                <w:lang w:val="en-US"/>
              </w:rPr>
              <w:t>asne prowadz</w:t>
            </w:r>
            <w:r w:rsidR="0B784281">
              <w:rPr>
                <w:shd w:val="nil" w:color="auto" w:fill="auto"/>
                <w:lang w:val="en-US"/>
              </w:rPr>
              <w:t>ą</w:t>
            </w:r>
            <w:r w:rsidR="0B784281">
              <w:rPr>
                <w:shd w:val="nil" w:color="auto" w:fill="auto"/>
                <w:lang w:val="en-US"/>
              </w:rPr>
              <w:t>cego.</w:t>
            </w:r>
          </w:p>
        </w:tc>
      </w:tr>
    </w:tbl>
    <w:p xmlns:wp14="http://schemas.microsoft.com/office/word/2010/wordml" w14:paraId="5B2F9378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8E6DD4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D3BEE8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B88899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9E2BB2B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de-DE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kowity Nak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ad Pracy Studenta)</w:t>
      </w:r>
    </w:p>
    <w:p xmlns:wp14="http://schemas.microsoft.com/office/word/2010/wordml" w14:paraId="57C0D79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59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76"/>
      </w:tblGrid>
      <w:tr xmlns:wp14="http://schemas.microsoft.com/office/word/2010/wordml" w:rsidTr="229084EA" w14:paraId="67E8A724" wp14:textId="77777777">
        <w:tblPrEx>
          <w:shd w:val="clear" w:color="auto" w:fill="cdd4e9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.0"/>
              <w:widowControl w:val="1"/>
              <w:spacing w:line="276" w:lineRule="auto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w kontakcie z prowadz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2F6F" wp14:textId="77777777"/>
        </w:tc>
      </w:tr>
      <w:tr xmlns:wp14="http://schemas.microsoft.com/office/word/2010/wordml" w:rsidTr="229084EA" w14:paraId="6A290288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/>
            <w:tcBorders/>
            <w:tcMar/>
          </w:tcPr>
          <w:p w14:paraId="4475AD14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229084EA" w14:paraId="6D29A719" wp14:textId="0CDDDD38">
            <w:pPr>
              <w:pStyle w:val="Normal.0"/>
              <w:widowControl w:val="1"/>
              <w:spacing w:line="276" w:lineRule="auto"/>
              <w:ind w:left="360" w:firstLine="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0B784281" w:rsidR="6EF57E5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La</w:t>
            </w:r>
            <w:r w:rsidRPr="0B784281" w:rsidR="6EF57E5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boratorium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229084EA" w14:paraId="64711803" wp14:textId="77777777">
        <w:tblPrEx>
          <w:shd w:val="clear" w:color="auto" w:fill="cdd4e9"/>
        </w:tblPrEx>
        <w:trPr>
          <w:trHeight w:val="530" w:hRule="atLeast"/>
        </w:trPr>
        <w:tc>
          <w:tcPr>
            <w:tcW w:w="2766" w:type="dxa"/>
            <w:vMerge/>
            <w:tcBorders/>
            <w:tcMar/>
          </w:tcPr>
          <w:p w14:paraId="120C4E94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.0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29084EA" w14:paraId="7905F624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Normal.0"/>
              <w:widowControl w:val="1"/>
              <w:spacing w:line="276" w:lineRule="auto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 pracy studenta bez kontaktu z prowadz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29084EA" w14:paraId="561B59D1" wp14:textId="77777777">
        <w:tblPrEx>
          <w:shd w:val="clear" w:color="auto" w:fill="cdd4e9"/>
        </w:tblPrEx>
        <w:trPr>
          <w:trHeight w:val="570" w:hRule="atLeast"/>
        </w:trPr>
        <w:tc>
          <w:tcPr>
            <w:tcW w:w="2766" w:type="dxa"/>
            <w:vMerge/>
            <w:tcBorders/>
            <w:tcMar/>
          </w:tcPr>
          <w:p w14:paraId="42AFC42D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2D7D7C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A723" wp14:textId="77777777"/>
        </w:tc>
      </w:tr>
      <w:tr xmlns:wp14="http://schemas.microsoft.com/office/word/2010/wordml" w:rsidTr="229084EA" w14:paraId="55DF11DC" wp14:textId="77777777">
        <w:tblPrEx>
          <w:shd w:val="clear" w:color="auto" w:fill="cdd4e9"/>
        </w:tblPrEx>
        <w:trPr>
          <w:trHeight w:val="591" w:hRule="atLeast"/>
        </w:trPr>
        <w:tc>
          <w:tcPr>
            <w:tcW w:w="2766" w:type="dxa"/>
            <w:vMerge/>
            <w:tcBorders/>
            <w:tcMar/>
          </w:tcPr>
          <w:p w14:paraId="75FBE423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229084EA" w14:paraId="4FA96B72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/>
            <w:tcBorders/>
            <w:tcMar/>
          </w:tcPr>
          <w:p w14:paraId="2D3F0BEC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74D66D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229084EA" w14:paraId="60A185A1" wp14:textId="77777777">
        <w:tblPrEx>
          <w:shd w:val="clear" w:color="auto" w:fill="cdd4e9"/>
        </w:tblPrEx>
        <w:trPr>
          <w:trHeight w:val="233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:rsidTr="229084EA" w14:paraId="51F8EEA8" wp14:textId="77777777">
        <w:tblPrEx>
          <w:shd w:val="clear" w:color="auto" w:fill="cdd4e9"/>
        </w:tblPrEx>
        <w:trPr>
          <w:trHeight w:val="252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punkt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0B784281" w:rsidR="0B78428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75CF4315" wp14:textId="77777777">
      <w:pPr>
        <w:pStyle w:val="Normal.0"/>
        <w:ind w:left="108" w:hanging="108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CB648E9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cf20728"/>
    <w:multiLevelType w:val="hybridMultilevel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0B784281"/>
    <w:rsid w:val="0B784281"/>
    <w:rsid w:val="229084EA"/>
    <w:rsid w:val="6EF57E5D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D0D20D7"/>
  <w15:docId w15:val="{988617D3-2FC6-40AC-BC23-24DA5967C84E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FC095C54-F0DC-41C0-8B38-938E5E96BA67}"/>
</file>

<file path=customXml/itemProps2.xml><?xml version="1.0" encoding="utf-8"?>
<ds:datastoreItem xmlns:ds="http://schemas.openxmlformats.org/officeDocument/2006/customXml" ds:itemID="{7F1DC0F4-126D-4775-9839-CDC44E9FB456}"/>
</file>

<file path=customXml/itemProps3.xml><?xml version="1.0" encoding="utf-8"?>
<ds:datastoreItem xmlns:ds="http://schemas.openxmlformats.org/officeDocument/2006/customXml" ds:itemID="{28059520-3A7F-4928-B4C3-145557CDD6B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2025-10-12T13:16:33Z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